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3A00" w14:textId="60B267CC" w:rsidR="00DE7A59" w:rsidRDefault="00180775" w:rsidP="007B65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</w:t>
      </w:r>
      <w:r w:rsidR="00DE7A59" w:rsidRPr="006926C7">
        <w:rPr>
          <w:rFonts w:ascii="Arial" w:hAnsi="Arial" w:cs="Arial"/>
          <w:bCs/>
          <w:sz w:val="20"/>
          <w:szCs w:val="20"/>
        </w:rPr>
        <w:t>. melléklet a</w:t>
      </w:r>
      <w:ins w:id="0" w:author="MNB" w:date="2024-12-04T12:02:00Z">
        <w:r w:rsidR="00AE569F">
          <w:rPr>
            <w:rFonts w:ascii="Arial" w:hAnsi="Arial" w:cs="Arial"/>
            <w:bCs/>
            <w:sz w:val="20"/>
            <w:szCs w:val="20"/>
          </w:rPr>
          <w:t>z 55</w:t>
        </w:r>
      </w:ins>
      <w:del w:id="1" w:author="MNB" w:date="2024-12-04T12:02:00Z">
        <w:r w:rsidR="00262B71" w:rsidDel="00AE569F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AD52AC" w:rsidDel="00AE569F">
          <w:rPr>
            <w:rFonts w:ascii="Arial" w:hAnsi="Arial" w:cs="Arial"/>
            <w:bCs/>
            <w:sz w:val="20"/>
            <w:szCs w:val="20"/>
          </w:rPr>
          <w:delText>…</w:delText>
        </w:r>
      </w:del>
      <w:r w:rsidR="008D62C8" w:rsidRPr="008D62C8">
        <w:rPr>
          <w:rFonts w:ascii="Arial" w:hAnsi="Arial" w:cs="Arial"/>
          <w:bCs/>
          <w:sz w:val="20"/>
          <w:szCs w:val="20"/>
        </w:rPr>
        <w:t>/202</w:t>
      </w:r>
      <w:r w:rsidR="006B0E5B">
        <w:rPr>
          <w:rFonts w:ascii="Arial" w:hAnsi="Arial" w:cs="Arial"/>
          <w:bCs/>
          <w:sz w:val="20"/>
          <w:szCs w:val="20"/>
        </w:rPr>
        <w:t>4</w:t>
      </w:r>
      <w:r w:rsidR="008D62C8" w:rsidRPr="008D62C8">
        <w:rPr>
          <w:rFonts w:ascii="Arial" w:hAnsi="Arial" w:cs="Arial"/>
          <w:bCs/>
          <w:sz w:val="20"/>
          <w:szCs w:val="20"/>
        </w:rPr>
        <w:t>. (</w:t>
      </w:r>
      <w:ins w:id="2" w:author="MNB" w:date="2024-12-04T12:02:00Z">
        <w:r w:rsidR="00AE569F">
          <w:rPr>
            <w:rFonts w:ascii="Arial" w:hAnsi="Arial" w:cs="Arial"/>
            <w:bCs/>
            <w:sz w:val="20"/>
            <w:szCs w:val="20"/>
          </w:rPr>
          <w:t>XII. 3.</w:t>
        </w:r>
      </w:ins>
      <w:del w:id="3" w:author="MNB" w:date="2024-12-04T12:02:00Z">
        <w:r w:rsidR="00AD52AC" w:rsidDel="00AE569F">
          <w:rPr>
            <w:rFonts w:ascii="Arial" w:hAnsi="Arial" w:cs="Arial"/>
            <w:bCs/>
            <w:sz w:val="20"/>
            <w:szCs w:val="20"/>
          </w:rPr>
          <w:delText>… …</w:delText>
        </w:r>
      </w:del>
      <w:r w:rsidR="008D62C8" w:rsidRPr="008D62C8">
        <w:rPr>
          <w:rFonts w:ascii="Arial" w:hAnsi="Arial" w:cs="Arial"/>
          <w:bCs/>
          <w:sz w:val="20"/>
          <w:szCs w:val="20"/>
        </w:rPr>
        <w:t>) MNB rendelethez</w:t>
      </w:r>
    </w:p>
    <w:p w14:paraId="075BE4F3" w14:textId="77777777" w:rsid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6B6AF4AC" w14:textId="77777777" w:rsidR="00B83E53" w:rsidRDefault="00B83E53" w:rsidP="00B83E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3965BF" w14:textId="77777777" w:rsidR="00B83E53" w:rsidRPr="007B654E" w:rsidRDefault="00B83E53" w:rsidP="00B83E5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 xml:space="preserve">A hitelintézet, a pénzügyi vállalkozás és az ezen típusú </w:t>
      </w:r>
      <w:r w:rsidR="007A0484">
        <w:rPr>
          <w:rFonts w:ascii="Arial" w:hAnsi="Arial" w:cs="Arial"/>
          <w:b/>
          <w:sz w:val="20"/>
          <w:szCs w:val="20"/>
        </w:rPr>
        <w:t>EGT-</w:t>
      </w:r>
      <w:r w:rsidRPr="007B654E">
        <w:rPr>
          <w:rFonts w:ascii="Arial" w:hAnsi="Arial" w:cs="Arial"/>
          <w:b/>
          <w:sz w:val="20"/>
          <w:szCs w:val="20"/>
        </w:rPr>
        <w:t>fióktelepek által forgalmazott egyes termékekre vonatkozó felügyeleti jelentések</w:t>
      </w:r>
    </w:p>
    <w:p w14:paraId="1200FC39" w14:textId="77777777" w:rsidR="00B83E53" w:rsidRP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4AD8D426" w14:textId="77777777" w:rsidR="00DE7A59" w:rsidRPr="00B83E53" w:rsidRDefault="00DE7A59" w:rsidP="00DE7A59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B4F990B" w14:textId="77777777" w:rsidR="009F523A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>I.</w:t>
      </w:r>
    </w:p>
    <w:p w14:paraId="37AF3E6C" w14:textId="77777777" w:rsidR="00AE071B" w:rsidRPr="007B654E" w:rsidRDefault="00403BCB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ÖSSZEFOGLALÓ TÁBLA</w:t>
      </w:r>
    </w:p>
    <w:tbl>
      <w:tblPr>
        <w:tblW w:w="5586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133"/>
        <w:gridCol w:w="2972"/>
        <w:gridCol w:w="979"/>
        <w:gridCol w:w="1293"/>
        <w:gridCol w:w="1218"/>
        <w:gridCol w:w="1899"/>
      </w:tblGrid>
      <w:tr w:rsidR="00624271" w:rsidRPr="00595969" w14:paraId="02B1F59C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58FA7FC9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0537F6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Hitel- és pénzügyi lízingtermékek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C408818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AA1DDBA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2822F0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0CAF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689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193C5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2C235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2B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25F7D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223EB55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4149E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7C865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79B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E70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F41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6CE7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BFA0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14F1390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8015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F1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9HC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76F7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C37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9C20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4630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8B6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1827C69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AE4FD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97406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D556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8FED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5333C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B46F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E0DC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73700A2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B6CB7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4E2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1BAF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Hitelkártyák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938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D57D0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96E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F518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FC489AC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200BD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DBE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8E73E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C0EC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F35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F6C4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EAEC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1CFC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E262D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7171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BBA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4B78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1A949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16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4984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76933E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CBE64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B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BE96C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689A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BDF6D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39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6376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A0C524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F80C10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3AD0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2096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E48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D6C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10D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012C4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752AF72" w14:textId="77777777" w:rsidTr="00867B0E">
        <w:trPr>
          <w:trHeight w:val="87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BDF16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7E7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9HM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7B150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A1D3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0521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77F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59851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338945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1932F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86C0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9HS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64A3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Számlahitel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5CB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5EE2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E580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4338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C1D7699" w14:textId="77777777" w:rsidTr="007E59A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0659D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09D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1FDE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5B37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20F4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021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6A0A6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BC5C9" w14:textId="77777777" w:rsidTr="007E59AE">
        <w:trPr>
          <w:trHeight w:val="870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B7E03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F5E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25DC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0982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Gépjárműlízing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0C0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A4BC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F13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A71E8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D97E196" w14:textId="77777777" w:rsidTr="00867B0E">
        <w:trPr>
          <w:trHeight w:val="8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EFA38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2826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0D6D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F163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48F5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593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66A369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1249334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62DA8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4449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Hitelkártya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366E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FA99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376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7F63C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699FCEC" w14:textId="77777777" w:rsidTr="00867B0E">
        <w:trPr>
          <w:trHeight w:val="5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002AA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30641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C4ED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6A5B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53B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885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644AE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D213038" w14:textId="77777777" w:rsidTr="00867B0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88B962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CC1A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612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249E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9B48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6CD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6E939A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F55A17E" w14:textId="77777777" w:rsidTr="00867B0E">
        <w:trPr>
          <w:trHeight w:val="5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43B3CE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5A90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3089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D9B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984BE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6547F" w14:textId="77777777" w:rsidR="00624271" w:rsidRPr="00595969" w:rsidRDefault="00624271" w:rsidP="00980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74866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635D59E" w14:textId="77777777" w:rsidTr="00867B0E">
        <w:trPr>
          <w:trHeight w:val="79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14AE5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3113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8B655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7DA2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A07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FA8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AE927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24BDF88" w14:textId="77777777" w:rsidTr="00867B0E">
        <w:trPr>
          <w:trHeight w:val="1035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50E7E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EBE5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25DM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465B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CEBB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BE9C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5564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0AF45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6EA72B7" w14:textId="77777777" w:rsidTr="00867B0E">
        <w:trPr>
          <w:trHeight w:val="548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421051B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71BF50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94110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95EA45F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ED48E08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B598142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03C064DF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73CE97DB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B3F96B1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4F7B2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Betéti- és megtakarítási 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1F10A6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64BFC3D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7A492E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D34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A347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CAB13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FE3100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9D8C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6AE7D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152EF42B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89CA7" w14:textId="10242C43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B3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9BB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7E5B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Lekötött betét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CFF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DD7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1AE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8401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254CC14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9D23D" w14:textId="062326D4" w:rsidR="00624271" w:rsidRPr="00595969" w:rsidRDefault="00F322E4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45F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9BO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5D2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Kombinált megtakarítási termék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E9D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12E2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5FBD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C8E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18CC63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D8A1" w14:textId="319EAE61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8F9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9BT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BF9F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Tartós befektetési szerződés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102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7664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CC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3FD6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C0F148A" w14:textId="77777777" w:rsidTr="00867B0E">
        <w:trPr>
          <w:trHeight w:val="72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CDA36" w14:textId="7134B7C8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264D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9BZ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4C43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Megtakarítási számla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7C9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03C9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4C3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6A2C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B36C8BB" w14:textId="77777777" w:rsidTr="00867B0E">
        <w:trPr>
          <w:trHeight w:val="405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704B028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8ACA4E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623FCE4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44D9136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CACE5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3D5B54C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73CFEFFE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4236650C" w14:textId="77777777" w:rsidTr="00867B0E">
        <w:trPr>
          <w:trHeight w:val="525"/>
        </w:trPr>
        <w:tc>
          <w:tcPr>
            <w:tcW w:w="316" w:type="pct"/>
            <w:tcBorders>
              <w:bottom w:val="single" w:sz="8" w:space="0" w:color="auto"/>
            </w:tcBorders>
          </w:tcPr>
          <w:p w14:paraId="4FBF5F50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B84E6F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Számlatermékek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vAlign w:val="center"/>
          </w:tcPr>
          <w:p w14:paraId="68A5F86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56B2397" w14:textId="77777777" w:rsidTr="00867B0E">
        <w:trPr>
          <w:trHeight w:val="66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CF65F6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757B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D276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1C7F8A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  <w:r w:rsidRPr="00595969">
              <w:rPr>
                <w:rStyle w:val="Lbjegyzet-hivatkozs"/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footnoteReference w:id="1"/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55C00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9FC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62DAA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DEDC216" w14:textId="77777777" w:rsidTr="00867B0E">
        <w:trPr>
          <w:trHeight w:val="80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396A" w14:textId="0E7B6CAB" w:rsidR="00624271" w:rsidRPr="00595969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5E0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9SE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7965F" w14:textId="77777777" w:rsidR="00624271" w:rsidRPr="00595969" w:rsidRDefault="00624271" w:rsidP="00B66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Számla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és betéti bankkártya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88F7" w14:textId="77777777" w:rsidR="00624271" w:rsidRPr="00595969" w:rsidRDefault="00624271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2606" w14:textId="77777777" w:rsidR="00624271" w:rsidRPr="00595969" w:rsidRDefault="009D30C5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9A2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4D28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 hirdetmény közzétételének napjáig</w:t>
            </w:r>
          </w:p>
        </w:tc>
      </w:tr>
      <w:tr w:rsidR="00EA5ACE" w:rsidRPr="00AD531B" w14:paraId="3B2ADB4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F6FBF" w14:textId="30049D16" w:rsidR="00624271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EEAA5" w14:textId="77777777" w:rsidR="00624271" w:rsidRPr="00AD531B" w:rsidRDefault="00624271" w:rsidP="00595969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CAA50" w14:textId="77777777" w:rsidR="00624271" w:rsidRPr="00AD531B" w:rsidRDefault="00624271" w:rsidP="00961A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Általános intézményi adatok – A szolgáltatáscsomagot igénybe vevők száma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E87E4" w14:textId="77777777" w:rsidR="00624271" w:rsidRPr="00AD531B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024F2" w14:textId="77777777" w:rsidR="00624271" w:rsidRPr="00B729FC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64010" w14:textId="77777777" w:rsidR="00624271" w:rsidRPr="00F2638D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923C" w14:textId="77777777" w:rsidR="00624271" w:rsidRPr="00AD531B" w:rsidRDefault="00624271" w:rsidP="000039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a tárgyhónapot követő 5. munkanapig</w:t>
            </w:r>
          </w:p>
        </w:tc>
      </w:tr>
    </w:tbl>
    <w:p w14:paraId="50D458B0" w14:textId="5E6AD345" w:rsidR="005A4C6C" w:rsidRDefault="005A4C6C" w:rsidP="0072064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tbl>
      <w:tblPr>
        <w:tblW w:w="2619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34"/>
        <w:gridCol w:w="2975"/>
      </w:tblGrid>
      <w:tr w:rsidR="00297266" w:rsidRPr="00595969" w14:paraId="62FDAA02" w14:textId="77777777" w:rsidTr="00297266">
        <w:trPr>
          <w:trHeight w:val="300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28A91E30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DA7F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31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629C8" w14:textId="77777777" w:rsidR="00297266" w:rsidRPr="00595969" w:rsidRDefault="00297266" w:rsidP="00260249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Rendszeresen küldendő jelentések</w:t>
            </w:r>
          </w:p>
        </w:tc>
      </w:tr>
      <w:tr w:rsidR="00297266" w:rsidRPr="00595969" w14:paraId="646B0E6B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386FEC17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EE45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A495" w14:textId="77777777" w:rsidR="00297266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Eseti jelentés </w:t>
            </w:r>
          </w:p>
          <w:p w14:paraId="7493C7F6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(változás esetén)</w:t>
            </w:r>
          </w:p>
        </w:tc>
      </w:tr>
      <w:tr w:rsidR="00297266" w:rsidRPr="00595969" w14:paraId="41BBF043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7A1507FE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9569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939E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Havi</w:t>
            </w:r>
          </w:p>
        </w:tc>
      </w:tr>
    </w:tbl>
    <w:p w14:paraId="7D5B38D1" w14:textId="0E7940A2" w:rsidR="008A3F61" w:rsidRDefault="008A3F61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5CB149C3" w14:textId="77777777" w:rsidR="00297266" w:rsidRPr="00595969" w:rsidRDefault="00297266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2F9FA4CF" w14:textId="77777777" w:rsidR="00720649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</w:p>
    <w:p w14:paraId="1A826ED8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  <w:r w:rsidRPr="00BC6DA5">
        <w:rPr>
          <w:rFonts w:ascii="Arial" w:hAnsi="Arial" w:cs="Arial"/>
          <w:b/>
          <w:sz w:val="20"/>
          <w:szCs w:val="20"/>
        </w:rPr>
        <w:t>A</w:t>
      </w:r>
      <w:r w:rsidRPr="00595969">
        <w:rPr>
          <w:rFonts w:ascii="Arial" w:hAnsi="Arial" w:cs="Arial"/>
          <w:sz w:val="20"/>
          <w:szCs w:val="20"/>
        </w:rPr>
        <w:t xml:space="preserve"> </w:t>
      </w:r>
      <w:r w:rsidRPr="00D9187D">
        <w:rPr>
          <w:rFonts w:ascii="Arial" w:hAnsi="Arial" w:cs="Arial"/>
          <w:b/>
          <w:sz w:val="20"/>
          <w:szCs w:val="20"/>
        </w:rPr>
        <w:t>hitel-</w:t>
      </w:r>
      <w:r w:rsidR="00DD615A" w:rsidRPr="00D9187D">
        <w:rPr>
          <w:rFonts w:ascii="Arial" w:hAnsi="Arial" w:cs="Arial"/>
          <w:b/>
          <w:sz w:val="20"/>
          <w:szCs w:val="20"/>
        </w:rPr>
        <w:t xml:space="preserve"> és pénzügyi lízing</w:t>
      </w:r>
      <w:r w:rsidR="001E0FA1" w:rsidRPr="00D9187D">
        <w:rPr>
          <w:rFonts w:ascii="Arial" w:hAnsi="Arial" w:cs="Arial"/>
          <w:b/>
          <w:sz w:val="20"/>
          <w:szCs w:val="20"/>
        </w:rPr>
        <w:t>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szolgáltatandó </w:t>
      </w:r>
      <w:r w:rsidR="00BA165C" w:rsidRPr="00D9187D">
        <w:rPr>
          <w:rFonts w:ascii="Arial" w:hAnsi="Arial" w:cs="Arial"/>
          <w:b/>
          <w:sz w:val="20"/>
          <w:szCs w:val="20"/>
        </w:rPr>
        <w:t>adattartalom</w:t>
      </w:r>
    </w:p>
    <w:p w14:paraId="18E31F8D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5C3E17D9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9HA, 25DA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Áruhitel</w:t>
      </w:r>
    </w:p>
    <w:p w14:paraId="5525BF7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42E233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9092A8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B05B9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BB5DF87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4D490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EF7B60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00E5F76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27131EB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B94EE8B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1B90332C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607EF63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 ker. kommunikációban szereplő THM (%)</w:t>
      </w:r>
    </w:p>
    <w:p w14:paraId="7977589E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A konstrukció THM minimuma (%)</w:t>
      </w:r>
    </w:p>
    <w:p w14:paraId="728F9351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A konstrukció THM maximuma (%)</w:t>
      </w:r>
    </w:p>
    <w:p w14:paraId="09137640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THM-hez kapcsolódó megjegyzések</w:t>
      </w:r>
    </w:p>
    <w:p w14:paraId="4AAC376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4BD69FE5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h1)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03C0EB7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Kamat éves mértéke min. (%)</w:t>
      </w:r>
    </w:p>
    <w:p w14:paraId="1B16BEF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Kamat éves mértéke max. (%)</w:t>
      </w:r>
    </w:p>
    <w:p w14:paraId="52A948DF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Kamatbázis</w:t>
      </w:r>
    </w:p>
    <w:p w14:paraId="435D7AD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Kamat- és további (kockázati) felár (%)</w:t>
      </w:r>
    </w:p>
    <w:p w14:paraId="743F40AE" w14:textId="77777777" w:rsidR="00A77D45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h6) Kamatozáshoz kapcsolódó megjegyzések</w:t>
      </w:r>
    </w:p>
    <w:p w14:paraId="39A14F98" w14:textId="77777777" w:rsidR="00556A14" w:rsidRPr="00595969" w:rsidRDefault="00556A14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h7) Kamatváltoztatási mutató vagy kamatfelár-változtatási mutató MNB honlapján közzétett betűkódja (pl. H1K; D1K)</w:t>
      </w:r>
    </w:p>
    <w:p w14:paraId="7C7741C6" w14:textId="77777777" w:rsidR="00A77D45" w:rsidRPr="00DE2FE8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2334AE" w14:textId="77777777" w:rsidR="00A77D45" w:rsidRPr="00DE2FE8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6F6207" w:rsidRPr="00DE2FE8">
        <w:rPr>
          <w:rFonts w:ascii="Arial" w:hAnsi="Arial" w:cs="Arial"/>
          <w:sz w:val="20"/>
          <w:szCs w:val="20"/>
        </w:rPr>
        <w:t>Kezdeti költségek mértéke</w:t>
      </w:r>
    </w:p>
    <w:p w14:paraId="0FA8B27C" w14:textId="77777777" w:rsidR="00A77D45" w:rsidRPr="00583C2D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lastRenderedPageBreak/>
        <w:t xml:space="preserve">i2) </w:t>
      </w:r>
      <w:r w:rsidR="006F6207" w:rsidRPr="004A7453">
        <w:rPr>
          <w:rFonts w:ascii="Arial" w:hAnsi="Arial" w:cs="Arial"/>
          <w:sz w:val="20"/>
          <w:szCs w:val="20"/>
        </w:rPr>
        <w:t>Kezdeti díjak mértéke</w:t>
      </w:r>
    </w:p>
    <w:p w14:paraId="55D3E629" w14:textId="77777777" w:rsidR="006F6207" w:rsidRPr="004E4D1E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3D3185B1" w14:textId="77777777" w:rsidR="006F6207" w:rsidRPr="004E4D1E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FE2A620" w14:textId="77777777" w:rsidR="006F6207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0BF6C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57066836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BD8C380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35D0BDD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40FF81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13AD3E0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83285A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453E97C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1) Késedelmi kamat mértéke</w:t>
      </w:r>
    </w:p>
    <w:p w14:paraId="0D51C95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702B4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31F67EA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26E26283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1) Akciós a termék?</w:t>
      </w:r>
    </w:p>
    <w:p w14:paraId="55EA01A6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A77D45" w:rsidRPr="00595969">
        <w:rPr>
          <w:rFonts w:ascii="Arial" w:hAnsi="Arial" w:cs="Arial"/>
          <w:sz w:val="20"/>
          <w:szCs w:val="20"/>
        </w:rPr>
        <w:t>edvezmény leírása</w:t>
      </w:r>
    </w:p>
    <w:p w14:paraId="0D4E10C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E6631C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4)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kezdete</w:t>
      </w:r>
    </w:p>
    <w:p w14:paraId="4F74E138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5)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vége</w:t>
      </w:r>
    </w:p>
    <w:p w14:paraId="51F0F616" w14:textId="77777777" w:rsidR="000623D6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  <w:r w:rsidR="007C0FF1" w:rsidRPr="00595969">
        <w:rPr>
          <w:rFonts w:ascii="Arial" w:hAnsi="Arial" w:cs="Arial"/>
          <w:sz w:val="20"/>
          <w:szCs w:val="20"/>
        </w:rPr>
        <w:t xml:space="preserve"> termékkondíciókhoz</w:t>
      </w:r>
      <w:r w:rsidR="00C003D8" w:rsidRPr="00595969">
        <w:rPr>
          <w:rFonts w:ascii="Arial" w:hAnsi="Arial" w:cs="Arial"/>
          <w:sz w:val="20"/>
          <w:szCs w:val="20"/>
        </w:rPr>
        <w:t xml:space="preserve"> </w:t>
      </w:r>
    </w:p>
    <w:p w14:paraId="241D948B" w14:textId="77777777" w:rsidR="00071A7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bookmarkStart w:id="4" w:name="_Hlk511664539"/>
      <w:r>
        <w:rPr>
          <w:rFonts w:ascii="Arial" w:hAnsi="Arial" w:cs="Arial"/>
          <w:sz w:val="20"/>
          <w:szCs w:val="20"/>
        </w:rPr>
        <w:t xml:space="preserve">Érvényesség </w:t>
      </w:r>
    </w:p>
    <w:p w14:paraId="1DD85737" w14:textId="77777777" w:rsidR="00E333E9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F968DBC" w14:textId="77777777" w:rsidR="00AD4E37" w:rsidRPr="00B64E22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1DC813FB" w14:textId="77777777" w:rsidR="00E333E9" w:rsidRPr="0059596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4"/>
    <w:p w14:paraId="1FB33DE1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59B555" w14:textId="77777777" w:rsidR="00A77D45" w:rsidRPr="00595969" w:rsidRDefault="00A77D45" w:rsidP="00C003D8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1E8E5A7E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9HC, 25DC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Gépjárműlízing</w:t>
      </w:r>
    </w:p>
    <w:p w14:paraId="56325AB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4CF924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A2C4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141491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7D65F5E2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B96DEE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5F325C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FE256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FEDCB0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50932AAE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38D92C3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7E819C4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D565F3C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0590673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Maximális mértéke (%)</w:t>
      </w:r>
    </w:p>
    <w:p w14:paraId="0FD4DB2A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3E88B7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3B3BFAD9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71338C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7757A31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0DD6C1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09896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76EF1AF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4DEA8E22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3A5B99E0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672AF2F3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5B7468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k5) Kamat- és további (kockázati) felár (%)</w:t>
      </w:r>
    </w:p>
    <w:p w14:paraId="131A1C6A" w14:textId="77777777" w:rsidR="007C0FF1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6BC0C0C8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5CB0B449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20149A3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72A206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76BE6F4F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m2) Kezdeti díjak mértéke </w:t>
      </w:r>
    </w:p>
    <w:p w14:paraId="02C12434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4696827B" w14:textId="77777777" w:rsidR="00D927BD" w:rsidRPr="00DE2FE8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17188D3E" w14:textId="77777777" w:rsidR="00990575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EF4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D3194BF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2441A5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3F7441D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FFCD8F6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021C3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0FDE43D3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1) Késedelmi kamat mértéke</w:t>
      </w:r>
    </w:p>
    <w:p w14:paraId="5CDCA72E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8068307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CDD6BE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65822868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1) Akciós a termék?</w:t>
      </w:r>
    </w:p>
    <w:p w14:paraId="4D54F84B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7C0FF1" w:rsidRPr="00595969">
        <w:rPr>
          <w:rFonts w:ascii="Arial" w:hAnsi="Arial" w:cs="Arial"/>
          <w:sz w:val="20"/>
          <w:szCs w:val="20"/>
        </w:rPr>
        <w:t>edvezmény leírása</w:t>
      </w:r>
    </w:p>
    <w:p w14:paraId="4FC63F45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7614BC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kezdete</w:t>
      </w:r>
    </w:p>
    <w:p w14:paraId="64061B87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vége</w:t>
      </w:r>
    </w:p>
    <w:p w14:paraId="595B02D3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388515D" w14:textId="77777777" w:rsidR="006F1B5E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bookmarkStart w:id="5" w:name="_Hlk519601593"/>
      <w:r>
        <w:rPr>
          <w:rFonts w:ascii="Arial" w:hAnsi="Arial" w:cs="Arial"/>
          <w:sz w:val="20"/>
          <w:szCs w:val="20"/>
        </w:rPr>
        <w:t xml:space="preserve">Érvényesség </w:t>
      </w:r>
    </w:p>
    <w:p w14:paraId="6FA62829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545FA2C1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73F3BBAC" w14:textId="77777777" w:rsidR="00E333E9" w:rsidRPr="00595969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5"/>
    <w:p w14:paraId="6873B576" w14:textId="77777777" w:rsidR="00502B5F" w:rsidRPr="00595969" w:rsidRDefault="00502B5F" w:rsidP="00CF7166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0552FF" w14:textId="77777777" w:rsidR="00C906F3" w:rsidRPr="00595969" w:rsidRDefault="00C906F3" w:rsidP="007C0FF1">
      <w:pPr>
        <w:pStyle w:val="Listaszerbekezds"/>
        <w:rPr>
          <w:rFonts w:ascii="Arial" w:hAnsi="Arial" w:cs="Arial"/>
          <w:sz w:val="20"/>
          <w:szCs w:val="20"/>
        </w:rPr>
      </w:pPr>
    </w:p>
    <w:p w14:paraId="794DE66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9HG, 25DG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Gépjárműhitel</w:t>
      </w:r>
    </w:p>
    <w:p w14:paraId="3C8C576E" w14:textId="77777777" w:rsidR="00C906F3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F02ED5A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E58801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gépjárműhitel tárgya</w:t>
      </w:r>
    </w:p>
    <w:p w14:paraId="0436EFD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A9CAE47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7D6AE16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1E16919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89952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C2C1EC4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3A4F9A7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B0A5B34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6759A411" w14:textId="77777777" w:rsidR="00556A14" w:rsidRDefault="00556A14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Finanszírozás maximális aránya</w:t>
      </w:r>
    </w:p>
    <w:p w14:paraId="74F819A2" w14:textId="77777777" w:rsidR="00556A14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h1) Alapja</w:t>
      </w:r>
    </w:p>
    <w:p w14:paraId="6CFC468C" w14:textId="77777777" w:rsidR="00556A14" w:rsidRPr="00595969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h2) Mértéke</w:t>
      </w:r>
    </w:p>
    <w:p w14:paraId="252B5BE0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B707353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7404ED8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7C1A0F1D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0EC2C419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60E9B09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Kamat</w:t>
      </w:r>
    </w:p>
    <w:p w14:paraId="0028BC4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 xml:space="preserve">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35CC538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7AAC2F9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3AA99C47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4) Kamatbázis</w:t>
      </w:r>
    </w:p>
    <w:p w14:paraId="17DD181A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17F25BCA" w14:textId="77777777" w:rsidR="005629DE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47B80CA7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j7) Kamatváltoztatási mutató vagy kamatfelár-változtatási mutató MNB honlapján közzétett betűkódja (pl. H1K; D1K)</w:t>
      </w:r>
    </w:p>
    <w:p w14:paraId="7ACA4C50" w14:textId="77777777" w:rsidR="005629DE" w:rsidRPr="00DE2FE8" w:rsidRDefault="002D1B60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3DDE9D9C" w14:textId="77777777" w:rsidR="005629DE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1) </w:t>
      </w:r>
      <w:r w:rsidR="002D1B60" w:rsidRPr="00DE2FE8">
        <w:rPr>
          <w:rFonts w:ascii="Arial" w:hAnsi="Arial" w:cs="Arial"/>
          <w:sz w:val="20"/>
          <w:szCs w:val="20"/>
        </w:rPr>
        <w:t>Kezdeti költségek mértéke</w:t>
      </w:r>
    </w:p>
    <w:p w14:paraId="20514FF4" w14:textId="77777777" w:rsidR="002D1B60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2) </w:t>
      </w:r>
      <w:r w:rsidR="002D1B60" w:rsidRPr="00DE2FE8">
        <w:rPr>
          <w:rFonts w:ascii="Arial" w:hAnsi="Arial" w:cs="Arial"/>
          <w:sz w:val="20"/>
          <w:szCs w:val="20"/>
        </w:rPr>
        <w:t>Kezdeti díjak mértéke</w:t>
      </w:r>
    </w:p>
    <w:p w14:paraId="6A74F4CB" w14:textId="77777777" w:rsidR="002002A3" w:rsidRPr="00DE2FE8" w:rsidRDefault="002002A3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23DFEF95" w14:textId="77777777" w:rsidR="0087540C" w:rsidRPr="00DE2FE8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 További költségek mértéke</w:t>
      </w:r>
    </w:p>
    <w:p w14:paraId="60F6E6D1" w14:textId="77777777" w:rsidR="005629DE" w:rsidRPr="00595969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l2) További díjak mértéke </w:t>
      </w:r>
    </w:p>
    <w:p w14:paraId="7B01C8E6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E850BC1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120A9AE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7D1A456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73E4C43F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2A49AAA3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6723EB8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0FA2B6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1) Késedelmi kamat mértéke</w:t>
      </w:r>
    </w:p>
    <w:p w14:paraId="3AE205F2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0C0AE8F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98DDBF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87FA5D5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1) Akciós a termék?</w:t>
      </w:r>
    </w:p>
    <w:p w14:paraId="74098DC1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5629DE" w:rsidRPr="00595969">
        <w:rPr>
          <w:rFonts w:ascii="Arial" w:hAnsi="Arial" w:cs="Arial"/>
          <w:sz w:val="20"/>
          <w:szCs w:val="20"/>
        </w:rPr>
        <w:t>edvezmény leírása</w:t>
      </w:r>
    </w:p>
    <w:p w14:paraId="2D9019D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C3C9A0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kezdete</w:t>
      </w:r>
    </w:p>
    <w:p w14:paraId="0BEE1CF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vége</w:t>
      </w:r>
    </w:p>
    <w:p w14:paraId="48D922F1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1E45C7" w14:textId="77777777" w:rsidR="008F4710" w:rsidRDefault="00E333E9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Érvényesség </w:t>
      </w:r>
    </w:p>
    <w:p w14:paraId="1D67AF0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2DB32B57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4D926320" w14:textId="77777777" w:rsidR="00E333E9" w:rsidRPr="00595969" w:rsidRDefault="00E333E9" w:rsidP="00A97EB4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3F19726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66403C15" w14:textId="77777777" w:rsidR="005629DE" w:rsidRPr="00595969" w:rsidRDefault="005629DE" w:rsidP="005629DE">
      <w:pPr>
        <w:pStyle w:val="Listaszerbekezds"/>
        <w:rPr>
          <w:rFonts w:ascii="Arial" w:hAnsi="Arial" w:cs="Arial"/>
          <w:sz w:val="20"/>
          <w:szCs w:val="20"/>
        </w:rPr>
      </w:pPr>
    </w:p>
    <w:p w14:paraId="494DE31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9HH, 25DH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Hitelkárty</w:t>
      </w:r>
      <w:r w:rsidR="00825482" w:rsidRPr="00595969">
        <w:rPr>
          <w:rFonts w:ascii="Arial" w:hAnsi="Arial" w:cs="Arial"/>
          <w:b/>
          <w:sz w:val="20"/>
          <w:szCs w:val="20"/>
        </w:rPr>
        <w:t>ák</w:t>
      </w:r>
    </w:p>
    <w:p w14:paraId="4C0D038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A4D31A7" w14:textId="77777777" w:rsidR="008D4F20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Hitelkártya konstrukció teljes megnevezése</w:t>
      </w:r>
    </w:p>
    <w:p w14:paraId="6E76A4D0" w14:textId="77777777" w:rsidR="00F7794F" w:rsidRPr="008E7101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E7101">
        <w:rPr>
          <w:rFonts w:ascii="Arial" w:hAnsi="Arial" w:cs="Arial"/>
          <w:sz w:val="20"/>
          <w:szCs w:val="20"/>
        </w:rPr>
        <w:t>Devizanem</w:t>
      </w:r>
    </w:p>
    <w:p w14:paraId="589DB4E6" w14:textId="77777777" w:rsidR="00F7794F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Kártya típusa</w:t>
      </w:r>
    </w:p>
    <w:p w14:paraId="3531C6C7" w14:textId="77777777" w:rsidR="00E71FF6" w:rsidRPr="008D4F20" w:rsidRDefault="00E71FF6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Kapcsolódó lakossági fizetési számlatermékek</w:t>
      </w:r>
    </w:p>
    <w:p w14:paraId="51A3975C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érvényességi ideje (év)</w:t>
      </w:r>
    </w:p>
    <w:p w14:paraId="0BF280D0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Igényelhető hitelkeret mértéke (Ft)</w:t>
      </w:r>
    </w:p>
    <w:p w14:paraId="71445D9D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1) Min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66C836C3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2) Max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29E9B1E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Kamatmentes felhasználás maximális ideje (nap)</w:t>
      </w:r>
    </w:p>
    <w:p w14:paraId="0559D2D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Minimum havi törlesztőrészlet</w:t>
      </w:r>
    </w:p>
    <w:p w14:paraId="61F959B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THM</w:t>
      </w:r>
    </w:p>
    <w:p w14:paraId="35F4A23E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1) A ker. kommunikációban szereplő THM (%)</w:t>
      </w:r>
    </w:p>
    <w:p w14:paraId="050104A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2) A konstrukció THM minimuma (%)</w:t>
      </w:r>
    </w:p>
    <w:p w14:paraId="131C7C9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lastRenderedPageBreak/>
        <w:t>j</w:t>
      </w:r>
      <w:r w:rsidR="00F7794F" w:rsidRPr="008D4F20">
        <w:rPr>
          <w:rFonts w:ascii="Arial" w:hAnsi="Arial" w:cs="Arial"/>
          <w:sz w:val="20"/>
          <w:szCs w:val="20"/>
        </w:rPr>
        <w:t>3) A konstrukció THM maximuma (%)</w:t>
      </w:r>
    </w:p>
    <w:p w14:paraId="46E4ABB5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4) THM-hez kapcsolódó megjegyzések</w:t>
      </w:r>
    </w:p>
    <w:p w14:paraId="4D9C2C7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Ügyleti kamatláb éves mértéke (%)</w:t>
      </w:r>
    </w:p>
    <w:p w14:paraId="7B620E9E" w14:textId="77777777" w:rsidR="00F500FB" w:rsidRPr="008D4F20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Kezdeti költségek, díjak</w:t>
      </w:r>
    </w:p>
    <w:p w14:paraId="7BD7B13D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l1) Kezdeti költségek mértéke</w:t>
      </w:r>
    </w:p>
    <w:p w14:paraId="1CB77C7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l2) Kezdeti díjak mértéke</w:t>
      </w:r>
    </w:p>
    <w:p w14:paraId="462E3B64" w14:textId="77777777" w:rsidR="00F500FB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További költségek, díjak</w:t>
      </w:r>
    </w:p>
    <w:p w14:paraId="76A94F9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m1) További költségek mértéke</w:t>
      </w:r>
    </w:p>
    <w:p w14:paraId="585EE251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 xml:space="preserve">m2) További díjak mértéke </w:t>
      </w:r>
    </w:p>
    <w:p w14:paraId="4B1D198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Éves kártyadíj</w:t>
      </w:r>
    </w:p>
    <w:p w14:paraId="3668997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1) Normál díj a főkártyára</w:t>
      </w:r>
    </w:p>
    <w:p w14:paraId="65D56DFB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7E93603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3) Megjegyzés</w:t>
      </w:r>
    </w:p>
    <w:p w14:paraId="58C9E648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Készpénzfelvétel díja</w:t>
      </w:r>
    </w:p>
    <w:p w14:paraId="54944626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1) Belföldön</w:t>
      </w:r>
    </w:p>
    <w:p w14:paraId="57541285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2) Külföldön</w:t>
      </w:r>
    </w:p>
    <w:p w14:paraId="4F5755A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letiltás díja</w:t>
      </w:r>
    </w:p>
    <w:p w14:paraId="647EB41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1) Díj összege</w:t>
      </w:r>
    </w:p>
    <w:p w14:paraId="6BD10724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D0BCFE9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pótlásának díja</w:t>
      </w:r>
    </w:p>
    <w:p w14:paraId="593403C5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B818C83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1) Késedelmi kamat mértéke</w:t>
      </w:r>
    </w:p>
    <w:p w14:paraId="73F83F4D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1524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Hitelkeret túllépés díja</w:t>
      </w:r>
    </w:p>
    <w:p w14:paraId="68DE3772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Egyéb díjak</w:t>
      </w:r>
    </w:p>
    <w:p w14:paraId="3001FF76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</w:t>
      </w:r>
      <w:r w:rsidR="00A97EB4">
        <w:rPr>
          <w:rFonts w:ascii="Arial" w:hAnsi="Arial" w:cs="Arial"/>
          <w:sz w:val="20"/>
          <w:szCs w:val="20"/>
        </w:rPr>
        <w:t>ek</w:t>
      </w:r>
    </w:p>
    <w:p w14:paraId="57B20CAF" w14:textId="77777777" w:rsidR="00F7794F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Kártyához kapcsolódó speciális kedvezmények</w:t>
      </w:r>
    </w:p>
    <w:p w14:paraId="649D85F7" w14:textId="77777777" w:rsidR="004B108B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0A294042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>1) Akciós a termék?</w:t>
      </w:r>
    </w:p>
    <w:p w14:paraId="6B92CA3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B108B" w:rsidRPr="00595969">
        <w:rPr>
          <w:rFonts w:ascii="Arial" w:hAnsi="Arial" w:cs="Arial"/>
          <w:sz w:val="20"/>
          <w:szCs w:val="20"/>
        </w:rPr>
        <w:t>edvezmény leírása</w:t>
      </w:r>
    </w:p>
    <w:p w14:paraId="796385B3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3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A0D246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4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vége</w:t>
      </w:r>
    </w:p>
    <w:p w14:paraId="65397CEB" w14:textId="77777777" w:rsidR="004B108B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697A41EC" w14:textId="77777777" w:rsidR="009C4976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bookmarkStart w:id="6" w:name="_Hlk511717584"/>
      <w:r>
        <w:rPr>
          <w:rFonts w:ascii="Arial" w:hAnsi="Arial" w:cs="Arial"/>
          <w:sz w:val="20"/>
          <w:szCs w:val="20"/>
        </w:rPr>
        <w:t xml:space="preserve">Érvényesség </w:t>
      </w:r>
    </w:p>
    <w:p w14:paraId="123FF2E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3A5708B3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37F58103" w14:textId="77777777" w:rsidR="00E333E9" w:rsidRPr="00595969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6"/>
    <w:p w14:paraId="60631C97" w14:textId="77777777" w:rsidR="00617D38" w:rsidRPr="00595969" w:rsidRDefault="00617D38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554CB827" w14:textId="77777777" w:rsidR="00F7794F" w:rsidRPr="00595969" w:rsidRDefault="00F7794F" w:rsidP="001E0FA1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7B418E3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9HI, 25DI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Ingatlanlízing</w:t>
      </w:r>
    </w:p>
    <w:p w14:paraId="1CF9392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128C7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2A3C8BD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58B8C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46B5740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A30F0D5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0293EF61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053011B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5E2A60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368C6CE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439AC52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48DDE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51373D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764EB745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h2) Maximális mértéke (%)</w:t>
      </w:r>
    </w:p>
    <w:p w14:paraId="44D9C18F" w14:textId="77777777" w:rsidR="001E0FA1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0E36F93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03C586E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61961E2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16CCE07D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CCCD68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94EDEF1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1CBC4F5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514F92B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74BC5AA8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78EED99C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E1F3C2A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k5) Kamat- és további (kockázati) felár (%)</w:t>
      </w:r>
    </w:p>
    <w:p w14:paraId="0F541943" w14:textId="77777777" w:rsidR="009E4BC4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2859D883" w14:textId="77777777" w:rsidR="00E71FF6" w:rsidRPr="00595969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24CD"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</w:t>
      </w:r>
      <w:r>
        <w:rPr>
          <w:rFonts w:ascii="Arial" w:hAnsi="Arial" w:cs="Arial"/>
          <w:sz w:val="20"/>
          <w:szCs w:val="20"/>
        </w:rPr>
        <w:t>)</w:t>
      </w:r>
    </w:p>
    <w:p w14:paraId="19D3E3C6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0D5CFA9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558C7117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07DB7260" w14:textId="77777777" w:rsidR="00093A80" w:rsidRPr="00DE2FE8" w:rsidRDefault="00093A80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m2) Kezdeti díjak mértéke</w:t>
      </w:r>
    </w:p>
    <w:p w14:paraId="08BF7963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4A07A65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0B844DB6" w14:textId="77777777" w:rsidR="009F48BA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</w:p>
    <w:p w14:paraId="6DA5EA80" w14:textId="77777777" w:rsidR="006608B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112210D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ED922D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4F0DA269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91C7CB8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34E9923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F9BD724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998DFF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55E9244F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C22DF23" w14:textId="77777777" w:rsidR="00E71FF6" w:rsidRPr="0087021E" w:rsidRDefault="00E71FF6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87021E">
        <w:rPr>
          <w:rFonts w:ascii="Arial" w:hAnsi="Arial" w:cs="Arial"/>
          <w:sz w:val="20"/>
          <w:szCs w:val="20"/>
        </w:rPr>
        <w:t>Igénybevételi feltételek</w:t>
      </w:r>
    </w:p>
    <w:p w14:paraId="10D725E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28D5967D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24FAFA2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3) Feltétel-e az életbiztosítás</w:t>
      </w:r>
    </w:p>
    <w:p w14:paraId="4B5B5B3F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0AC858C1" w14:textId="77777777" w:rsidR="00E71FF6" w:rsidRPr="00180775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180775">
        <w:rPr>
          <w:rFonts w:ascii="Arial" w:hAnsi="Arial" w:cs="Arial"/>
          <w:sz w:val="20"/>
          <w:szCs w:val="20"/>
        </w:rPr>
        <w:t>5) Egyéb megjegyzés</w:t>
      </w:r>
    </w:p>
    <w:p w14:paraId="4301A7E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193F156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1) Akciós a termék?</w:t>
      </w:r>
    </w:p>
    <w:p w14:paraId="139E399A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9E4BC4" w:rsidRPr="00595969">
        <w:rPr>
          <w:rFonts w:ascii="Arial" w:hAnsi="Arial" w:cs="Arial"/>
          <w:sz w:val="20"/>
          <w:szCs w:val="20"/>
        </w:rPr>
        <w:t>edvezmény leírása</w:t>
      </w:r>
    </w:p>
    <w:p w14:paraId="381475C1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F6386C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kezdete</w:t>
      </w:r>
    </w:p>
    <w:p w14:paraId="17DF2968" w14:textId="77777777" w:rsidR="009E4BC4" w:rsidRPr="00595969" w:rsidRDefault="00A97E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vége</w:t>
      </w:r>
    </w:p>
    <w:p w14:paraId="674427A9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B27708" w14:textId="77777777" w:rsidR="009C4976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58D3251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34D0210C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2F90981C" w14:textId="77777777" w:rsidR="00E333E9" w:rsidRPr="00595969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9284057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78391F18" w14:textId="77777777" w:rsidR="009E4BC4" w:rsidRPr="00595969" w:rsidRDefault="009E4BC4" w:rsidP="009E4BC4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426AE596" w14:textId="77777777" w:rsidR="00F47595" w:rsidRPr="00595969" w:rsidRDefault="00F47595" w:rsidP="005D6C76">
      <w:pPr>
        <w:pStyle w:val="Listaszerbekezds"/>
        <w:keepNext/>
        <w:numPr>
          <w:ilvl w:val="0"/>
          <w:numId w:val="2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lastRenderedPageBreak/>
        <w:t xml:space="preserve">9HJ, 25DJ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Szabad felhasználású jelzáloghitel</w:t>
      </w:r>
    </w:p>
    <w:p w14:paraId="19F68DBA" w14:textId="77777777" w:rsidR="009E4BC4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2A7D11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B0C515E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29A54F8" w14:textId="77777777" w:rsidR="00E71FF6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Konstrukció jellege</w:t>
      </w:r>
    </w:p>
    <w:p w14:paraId="35BA956C" w14:textId="77777777" w:rsidR="00E71FF6" w:rsidRDefault="00E71FF6" w:rsidP="00E71FF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d1) Konstrukció jellege</w:t>
      </w:r>
    </w:p>
    <w:p w14:paraId="52031637" w14:textId="77777777" w:rsidR="00E71FF6" w:rsidRPr="00595969" w:rsidRDefault="00E71FF6" w:rsidP="00C4768D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d2) Egyéb megjegyzés</w:t>
      </w:r>
    </w:p>
    <w:p w14:paraId="5B782ED8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CA9FFC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0C5E03E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2385C6E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73E9A6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7B5AB2B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F747D57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62F961F2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1) Alapja</w:t>
      </w:r>
    </w:p>
    <w:p w14:paraId="142F7E1F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2) Maximális mértéke (%)</w:t>
      </w:r>
    </w:p>
    <w:p w14:paraId="7D0632BD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1D587CD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27C7A92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31B1036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6EDB5B4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7049B81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728299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 xml:space="preserve">1) </w:t>
      </w:r>
      <w:r w:rsidR="005A0A05">
        <w:rPr>
          <w:rFonts w:ascii="Arial" w:hAnsi="Arial" w:cs="Arial"/>
          <w:sz w:val="20"/>
          <w:szCs w:val="20"/>
        </w:rPr>
        <w:t>Kamatváltozás gyakorisága</w:t>
      </w:r>
    </w:p>
    <w:p w14:paraId="3AD05A9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66308A2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6F2FF910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4) Kamatbázis</w:t>
      </w:r>
    </w:p>
    <w:p w14:paraId="1E72DC4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3779D7ED" w14:textId="77777777" w:rsidR="004D34B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585D7F28" w14:textId="77777777" w:rsidR="00C43355" w:rsidRPr="00595969" w:rsidRDefault="00C4335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15E3F621" w14:textId="77777777" w:rsidR="004D34B9" w:rsidRPr="00DE2FE8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566063C" w14:textId="77777777" w:rsidR="004D34B9" w:rsidRPr="00DE2FE8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</w:t>
      </w:r>
      <w:r w:rsidR="004D34B9" w:rsidRPr="00DE2FE8">
        <w:rPr>
          <w:rFonts w:ascii="Arial" w:hAnsi="Arial" w:cs="Arial"/>
          <w:sz w:val="20"/>
          <w:szCs w:val="20"/>
        </w:rPr>
        <w:t xml:space="preserve">1) </w:t>
      </w:r>
      <w:r w:rsidR="00183137" w:rsidRPr="00DE2FE8">
        <w:rPr>
          <w:rFonts w:ascii="Arial" w:hAnsi="Arial" w:cs="Arial"/>
          <w:sz w:val="20"/>
          <w:szCs w:val="20"/>
        </w:rPr>
        <w:t>Kezdeti költségek mértéke</w:t>
      </w:r>
    </w:p>
    <w:p w14:paraId="160A191F" w14:textId="77777777" w:rsidR="004D34B9" w:rsidRPr="00583C2D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t>j</w:t>
      </w:r>
      <w:r w:rsidR="004D34B9" w:rsidRPr="004A7453">
        <w:rPr>
          <w:rFonts w:ascii="Arial" w:hAnsi="Arial" w:cs="Arial"/>
          <w:sz w:val="20"/>
          <w:szCs w:val="20"/>
        </w:rPr>
        <w:t xml:space="preserve">2) </w:t>
      </w:r>
      <w:r w:rsidR="00183137" w:rsidRPr="004A7453">
        <w:rPr>
          <w:rFonts w:ascii="Arial" w:hAnsi="Arial" w:cs="Arial"/>
          <w:sz w:val="20"/>
          <w:szCs w:val="20"/>
        </w:rPr>
        <w:t>Kezdeti díjak mértéke</w:t>
      </w:r>
    </w:p>
    <w:p w14:paraId="1C726E44" w14:textId="77777777" w:rsidR="00183137" w:rsidRPr="001D288B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1D288B">
        <w:rPr>
          <w:rFonts w:ascii="Arial" w:hAnsi="Arial" w:cs="Arial"/>
          <w:sz w:val="20"/>
          <w:szCs w:val="20"/>
        </w:rPr>
        <w:t>További költségek, díjak</w:t>
      </w:r>
    </w:p>
    <w:p w14:paraId="6CFCDC6D" w14:textId="77777777" w:rsidR="00183137" w:rsidRPr="00E95846" w:rsidRDefault="00183137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95846">
        <w:rPr>
          <w:rFonts w:ascii="Arial" w:hAnsi="Arial" w:cs="Arial"/>
          <w:sz w:val="20"/>
          <w:szCs w:val="20"/>
        </w:rPr>
        <w:t>k1) További költségek mértéke</w:t>
      </w:r>
    </w:p>
    <w:p w14:paraId="3BA12481" w14:textId="77777777" w:rsidR="00183137" w:rsidRDefault="00BF0443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183137" w:rsidRPr="00DE2FE8">
        <w:rPr>
          <w:rFonts w:ascii="Arial" w:hAnsi="Arial" w:cs="Arial"/>
          <w:sz w:val="20"/>
          <w:szCs w:val="20"/>
        </w:rPr>
        <w:t>2) További díjak mértéke</w:t>
      </w:r>
    </w:p>
    <w:p w14:paraId="300239B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06CD494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4A242D5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8EB90C8" w14:textId="77777777" w:rsidR="004D34B9" w:rsidRPr="00595969" w:rsidRDefault="001D2B18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301E3B5F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n2</w:t>
      </w:r>
      <w:r w:rsidR="004D34B9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12D888E0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1807B94B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B5C2365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C6DFE4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2087ED98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B2A9CD" w14:textId="77777777" w:rsidR="00E71FF6" w:rsidRPr="00D61634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61634">
        <w:rPr>
          <w:rFonts w:ascii="Arial" w:hAnsi="Arial" w:cs="Arial"/>
          <w:sz w:val="20"/>
          <w:szCs w:val="20"/>
        </w:rPr>
        <w:t>Igénybevételi feltételek</w:t>
      </w:r>
    </w:p>
    <w:p w14:paraId="7628DF2F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1906F361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3AB399E5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 xml:space="preserve">3) Feltétel-e </w:t>
      </w:r>
      <w:r w:rsidR="0002232B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D61634">
        <w:rPr>
          <w:rFonts w:ascii="Arial" w:hAnsi="Arial" w:cs="Arial"/>
          <w:sz w:val="20"/>
          <w:szCs w:val="20"/>
        </w:rPr>
        <w:t>életbiztosítás</w:t>
      </w:r>
    </w:p>
    <w:p w14:paraId="1723AEE0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4EF88231" w14:textId="77777777" w:rsidR="00E71FF6" w:rsidRPr="0087021E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87021E">
        <w:rPr>
          <w:rFonts w:ascii="Arial" w:hAnsi="Arial" w:cs="Arial"/>
          <w:sz w:val="20"/>
          <w:szCs w:val="20"/>
        </w:rPr>
        <w:t>5) Egyéb megjegyzés</w:t>
      </w:r>
    </w:p>
    <w:p w14:paraId="2EA7823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Termékhez kapcsolódó akcióra vonatkozó adatok</w:t>
      </w:r>
    </w:p>
    <w:p w14:paraId="6B3A7D52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1) Akciós a termék?</w:t>
      </w:r>
    </w:p>
    <w:p w14:paraId="3DE6A5BB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D34B9" w:rsidRPr="00595969">
        <w:rPr>
          <w:rFonts w:ascii="Arial" w:hAnsi="Arial" w:cs="Arial"/>
          <w:sz w:val="20"/>
          <w:szCs w:val="20"/>
        </w:rPr>
        <w:t>edvezmény leírása</w:t>
      </w:r>
    </w:p>
    <w:p w14:paraId="5470C2FC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4F52567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kezdete</w:t>
      </w:r>
    </w:p>
    <w:p w14:paraId="4BA88A74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vége</w:t>
      </w:r>
    </w:p>
    <w:p w14:paraId="1BD45A29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939E74" w14:textId="77777777" w:rsidR="009C4976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6328D87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5C6C2F29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3D5A1DCC" w14:textId="77777777" w:rsidR="00E333E9" w:rsidRPr="00595969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4535F626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30DDE1" w14:textId="77777777" w:rsidR="004D34B9" w:rsidRPr="00595969" w:rsidRDefault="004D34B9" w:rsidP="004D34B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67BCE4EA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9HK, 25DK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Személyi kölcsön</w:t>
      </w:r>
    </w:p>
    <w:p w14:paraId="54A6DF97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DC83FE" w14:textId="77777777" w:rsidR="004D34B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46C05C79" w14:textId="77777777" w:rsidR="00165F61" w:rsidRPr="00595969" w:rsidRDefault="00165F61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5CA86672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36F111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</w:t>
      </w:r>
    </w:p>
    <w:p w14:paraId="16F03604" w14:textId="6AA18782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854FEF0" w14:textId="51D868AE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FC4FB9B" w14:textId="7634CEF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Futamidő (hónap vagy hét)</w:t>
      </w:r>
    </w:p>
    <w:p w14:paraId="12F5288D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216863" w14:textId="62F518A5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6AE7C86" w14:textId="6FBF6B3F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EEC035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1F49C2BB" w14:textId="1D82530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A ker. kommunikációban szereplő THM (%)</w:t>
      </w:r>
    </w:p>
    <w:p w14:paraId="6BC03F65" w14:textId="2BB76F2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A konstrukció THM minimuma (%)</w:t>
      </w:r>
    </w:p>
    <w:p w14:paraId="494D0020" w14:textId="372F4B6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A konstrukció THM maximuma (%)</w:t>
      </w:r>
    </w:p>
    <w:p w14:paraId="2A0A9DF9" w14:textId="2C6CCFBD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THM-hez kapcsolódó megjegyzések</w:t>
      </w:r>
    </w:p>
    <w:p w14:paraId="745B24D5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67A0F53D" w14:textId="3D48DE6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 xml:space="preserve">) </w:t>
      </w:r>
      <w:r w:rsidR="0002232B">
        <w:rPr>
          <w:rFonts w:ascii="Arial" w:hAnsi="Arial" w:cs="Arial"/>
          <w:sz w:val="20"/>
          <w:szCs w:val="20"/>
        </w:rPr>
        <w:t>Kamatváltozás gyakorisága</w:t>
      </w:r>
    </w:p>
    <w:p w14:paraId="24ED1ABA" w14:textId="1C64B09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Kamat éves mértéke min. (%)</w:t>
      </w:r>
    </w:p>
    <w:p w14:paraId="372704D2" w14:textId="3EC00A0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Kamat éves mértéke max. (%)</w:t>
      </w:r>
    </w:p>
    <w:p w14:paraId="6EF0CF6B" w14:textId="18668110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Kamatbázis</w:t>
      </w:r>
    </w:p>
    <w:p w14:paraId="275221A0" w14:textId="450783C4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5</w:t>
      </w:r>
      <w:r w:rsidR="004D34B9" w:rsidRPr="00595969">
        <w:rPr>
          <w:rFonts w:ascii="Arial" w:hAnsi="Arial" w:cs="Arial"/>
          <w:sz w:val="20"/>
          <w:szCs w:val="20"/>
        </w:rPr>
        <w:t>) Kamat- és további (kockázati) felár (%)</w:t>
      </w:r>
    </w:p>
    <w:p w14:paraId="14E0C461" w14:textId="39FF2197" w:rsidR="004D34B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6</w:t>
      </w:r>
      <w:r w:rsidR="004D34B9" w:rsidRPr="00595969">
        <w:rPr>
          <w:rFonts w:ascii="Arial" w:hAnsi="Arial" w:cs="Arial"/>
          <w:sz w:val="20"/>
          <w:szCs w:val="20"/>
        </w:rPr>
        <w:t>) Kamatozáshoz kapcsolódó megjegyzések</w:t>
      </w:r>
    </w:p>
    <w:p w14:paraId="0DDA7B22" w14:textId="0BB87560" w:rsidR="00E71FF6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</w:t>
      </w:r>
      <w:r w:rsidR="00E71FF6">
        <w:rPr>
          <w:rFonts w:ascii="Arial" w:hAnsi="Arial" w:cs="Arial"/>
          <w:sz w:val="20"/>
          <w:szCs w:val="20"/>
        </w:rPr>
        <w:t>) Kamatváltoztatási mutató vagy kamatfelár-változtatási mutató MNB honlapján közzétett betűkódja (pl. H1K; D1K)</w:t>
      </w:r>
    </w:p>
    <w:p w14:paraId="11B27C2E" w14:textId="77777777" w:rsidR="00273D8D" w:rsidRPr="00DE2FE8" w:rsidRDefault="00273D8D" w:rsidP="00273D8D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Kezdeti költségek, díjak </w:t>
      </w:r>
    </w:p>
    <w:p w14:paraId="0752A65D" w14:textId="3E7B9D58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1</w:t>
      </w:r>
      <w:r w:rsidR="00273D8D" w:rsidRPr="00DE2FE8">
        <w:rPr>
          <w:rFonts w:ascii="Arial" w:hAnsi="Arial" w:cs="Arial"/>
          <w:sz w:val="20"/>
          <w:szCs w:val="20"/>
        </w:rPr>
        <w:t>) Kezdeti költségek mértéke</w:t>
      </w:r>
    </w:p>
    <w:p w14:paraId="08C4F35D" w14:textId="27501F06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2</w:t>
      </w:r>
      <w:r w:rsidR="00273D8D" w:rsidRPr="00DE2FE8">
        <w:rPr>
          <w:rFonts w:ascii="Arial" w:hAnsi="Arial" w:cs="Arial"/>
          <w:sz w:val="20"/>
          <w:szCs w:val="20"/>
        </w:rPr>
        <w:t>) Kezdeti díjak mértéke</w:t>
      </w:r>
    </w:p>
    <w:p w14:paraId="06B8E565" w14:textId="77777777" w:rsidR="00D46FB2" w:rsidRPr="00DE2FE8" w:rsidRDefault="00273D8D" w:rsidP="00D46FB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7E45066A" w14:textId="47C2EBCA" w:rsidR="00D46FB2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1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költségek mértéke</w:t>
      </w:r>
    </w:p>
    <w:p w14:paraId="39140F96" w14:textId="1BDC9095" w:rsidR="00D46FB2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2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díjak mértéke</w:t>
      </w:r>
    </w:p>
    <w:p w14:paraId="51A6C9BA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695D56B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D290C1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AC28EBF" w14:textId="520E13D7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Teljes előtörlesztés díja</w:t>
      </w:r>
    </w:p>
    <w:p w14:paraId="44EB29E6" w14:textId="29B42761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0CB347B5" w14:textId="5BFB3D8F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Pénzügyi teljesítéssel nem járó szerződésmódosítás díja</w:t>
      </w:r>
    </w:p>
    <w:p w14:paraId="54D2947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2D975FEB" w14:textId="47F59EB4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Késedelmi kamat mértéke</w:t>
      </w:r>
    </w:p>
    <w:p w14:paraId="2347926A" w14:textId="1C15FED0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Egyéb, késedelemhez kapcsolódó díjak</w:t>
      </w:r>
    </w:p>
    <w:p w14:paraId="0BC8B065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2D23DBE6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53B7CBCA" w14:textId="48D742D2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Akciós a termék?</w:t>
      </w:r>
    </w:p>
    <w:p w14:paraId="4D11D7ED" w14:textId="6B7B83FB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 xml:space="preserve">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C76EDA" w:rsidRPr="00595969">
        <w:rPr>
          <w:rFonts w:ascii="Arial" w:hAnsi="Arial" w:cs="Arial"/>
          <w:sz w:val="20"/>
          <w:szCs w:val="20"/>
        </w:rPr>
        <w:t>edvezmény leírása</w:t>
      </w:r>
    </w:p>
    <w:p w14:paraId="40958D3E" w14:textId="507D8BB6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44585DD0" w14:textId="058CE34D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4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kezdete</w:t>
      </w:r>
    </w:p>
    <w:p w14:paraId="0D13C9AF" w14:textId="45890FF8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5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vége</w:t>
      </w:r>
    </w:p>
    <w:p w14:paraId="4B2CFF3D" w14:textId="77777777" w:rsidR="004D34B9" w:rsidRDefault="00C76EDA" w:rsidP="00B92DE0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84897A3" w14:textId="77777777" w:rsidR="009C4976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33EDFED7" w14:textId="363683F9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r1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4C56418A" w14:textId="6471A9FE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r2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241D3742" w14:textId="77777777" w:rsidR="00E333E9" w:rsidRPr="00595969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FDD9694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E656B3" w14:textId="77777777" w:rsidR="004D34B9" w:rsidRPr="00595969" w:rsidRDefault="004D34B9" w:rsidP="004D34B9">
      <w:pPr>
        <w:pStyle w:val="Listaszerbekezds"/>
        <w:rPr>
          <w:rFonts w:ascii="Arial" w:hAnsi="Arial" w:cs="Arial"/>
          <w:sz w:val="20"/>
          <w:szCs w:val="20"/>
        </w:rPr>
      </w:pPr>
    </w:p>
    <w:p w14:paraId="1998EDF1" w14:textId="77777777" w:rsidR="00F47595" w:rsidRPr="00595969" w:rsidRDefault="00F47595" w:rsidP="00495B25">
      <w:pPr>
        <w:pStyle w:val="Listaszerbekezds"/>
        <w:keepNext/>
        <w:keepLines/>
        <w:numPr>
          <w:ilvl w:val="0"/>
          <w:numId w:val="2"/>
        </w:numPr>
        <w:ind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9HL, 25DL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Ingatlancélú hitel</w:t>
      </w:r>
    </w:p>
    <w:p w14:paraId="1AECF305" w14:textId="77777777" w:rsidR="00B92DE0" w:rsidRPr="00595969" w:rsidRDefault="00B92DE0" w:rsidP="00495B25">
      <w:pPr>
        <w:pStyle w:val="Listaszerbekezds"/>
        <w:keepNext/>
        <w:keepLines/>
        <w:numPr>
          <w:ilvl w:val="0"/>
          <w:numId w:val="17"/>
        </w:numPr>
        <w:ind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F33D0B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1DA1A4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372DDE12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felhasználás célja</w:t>
      </w:r>
    </w:p>
    <w:p w14:paraId="75AD23B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E3F1E4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678A59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D76577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0076659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6EE3B9F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C72340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443C924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Önerő minimális mértéke (%)</w:t>
      </w:r>
    </w:p>
    <w:p w14:paraId="27882B91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DFC2A13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Alapja</w:t>
      </w:r>
    </w:p>
    <w:p w14:paraId="3DE6F0E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Maximális mértéke (%)</w:t>
      </w:r>
    </w:p>
    <w:p w14:paraId="5FB5554A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4A95E3A1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734A78F8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B0FA800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72ACBCA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7CF06EC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Ügyfél által fizetendő kamat</w:t>
      </w:r>
    </w:p>
    <w:p w14:paraId="0C497011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 xml:space="preserve">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785CF7F7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21A1BCFD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54DBEBEF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4) Kamatbázis</w:t>
      </w:r>
    </w:p>
    <w:p w14:paraId="13F7083E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0703F2E4" w14:textId="77777777" w:rsidR="00B92DE0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3D89C96E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6A014811" w14:textId="77777777" w:rsidR="00506AD6" w:rsidRPr="00DE2FE8" w:rsidRDefault="00506AD6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</w:t>
      </w:r>
      <w:r w:rsidR="00526B1C" w:rsidRPr="00DE2FE8">
        <w:rPr>
          <w:rFonts w:ascii="Arial" w:hAnsi="Arial" w:cs="Arial"/>
          <w:sz w:val="20"/>
          <w:szCs w:val="20"/>
        </w:rPr>
        <w:t>ek</w:t>
      </w:r>
      <w:r w:rsidR="00492832" w:rsidRPr="00DE2FE8">
        <w:rPr>
          <w:rFonts w:ascii="Arial" w:hAnsi="Arial" w:cs="Arial"/>
          <w:sz w:val="20"/>
          <w:szCs w:val="20"/>
        </w:rPr>
        <w:t>, díjak</w:t>
      </w:r>
    </w:p>
    <w:p w14:paraId="4E369C7A" w14:textId="77777777" w:rsidR="00506AD6" w:rsidRPr="00DE2FE8" w:rsidRDefault="00506AD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költség</w:t>
      </w:r>
      <w:r w:rsidR="00492832" w:rsidRPr="00DE2FE8">
        <w:rPr>
          <w:rFonts w:ascii="Arial" w:hAnsi="Arial" w:cs="Arial"/>
          <w:sz w:val="20"/>
          <w:szCs w:val="20"/>
        </w:rPr>
        <w:t>ek</w:t>
      </w:r>
      <w:r w:rsidRPr="00DE2FE8">
        <w:rPr>
          <w:rFonts w:ascii="Arial" w:hAnsi="Arial" w:cs="Arial"/>
          <w:sz w:val="20"/>
          <w:szCs w:val="20"/>
        </w:rPr>
        <w:t xml:space="preserve"> mértéke</w:t>
      </w:r>
    </w:p>
    <w:p w14:paraId="201DC82B" w14:textId="77777777" w:rsidR="00506AD6" w:rsidRPr="00DE2FE8" w:rsidRDefault="004928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díjak mértéke</w:t>
      </w:r>
    </w:p>
    <w:p w14:paraId="3194D6EA" w14:textId="77777777" w:rsidR="00B92DE0" w:rsidRPr="00DE2FE8" w:rsidRDefault="003417C3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60598D0" w14:textId="77777777" w:rsidR="00B92DE0" w:rsidRPr="00DE2FE8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1)</w:t>
      </w:r>
      <w:r w:rsidR="00891CA4">
        <w:rPr>
          <w:rFonts w:ascii="Arial" w:hAnsi="Arial" w:cs="Arial"/>
          <w:sz w:val="20"/>
          <w:szCs w:val="20"/>
        </w:rPr>
        <w:t xml:space="preserve"> </w:t>
      </w:r>
      <w:r w:rsidR="003417C3" w:rsidRPr="00DE2FE8">
        <w:rPr>
          <w:rFonts w:ascii="Arial" w:hAnsi="Arial" w:cs="Arial"/>
          <w:sz w:val="20"/>
          <w:szCs w:val="20"/>
        </w:rPr>
        <w:t>További költségek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0FC43A2F" w14:textId="77777777" w:rsidR="00B92DE0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2)</w:t>
      </w:r>
      <w:r w:rsidR="00880E40">
        <w:rPr>
          <w:rFonts w:ascii="Arial" w:hAnsi="Arial" w:cs="Arial"/>
          <w:sz w:val="20"/>
          <w:szCs w:val="20"/>
        </w:rPr>
        <w:t xml:space="preserve"> </w:t>
      </w:r>
      <w:r w:rsidR="00603EB6" w:rsidRPr="00DE2FE8">
        <w:rPr>
          <w:rFonts w:ascii="Arial" w:hAnsi="Arial" w:cs="Arial"/>
          <w:sz w:val="20"/>
          <w:szCs w:val="20"/>
        </w:rPr>
        <w:t xml:space="preserve">További </w:t>
      </w:r>
      <w:r w:rsidR="003417C3" w:rsidRPr="00DE2FE8">
        <w:rPr>
          <w:rFonts w:ascii="Arial" w:hAnsi="Arial" w:cs="Arial"/>
          <w:sz w:val="20"/>
          <w:szCs w:val="20"/>
        </w:rPr>
        <w:t>díjak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75F8CFA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5430472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570E6E0B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Szerződésmódosítási díj</w:t>
      </w:r>
    </w:p>
    <w:p w14:paraId="5FA073A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982082B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7C801111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581BA2E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74536C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1) Késedelmi kamat mértéke</w:t>
      </w:r>
    </w:p>
    <w:p w14:paraId="75537FB4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F570F8F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9FC9B77" w14:textId="77777777" w:rsidR="00E71FF6" w:rsidRDefault="00E71FF6" w:rsidP="00E71FF6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Igénybevételi feltételek</w:t>
      </w:r>
    </w:p>
    <w:p w14:paraId="1AE51F1E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62E7712D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63EDBCCA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 xml:space="preserve">3) Feltétel-e </w:t>
      </w:r>
      <w:r w:rsidR="00844C2E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E71FF6">
        <w:rPr>
          <w:rFonts w:ascii="Arial" w:hAnsi="Arial" w:cs="Arial"/>
          <w:sz w:val="20"/>
          <w:szCs w:val="20"/>
        </w:rPr>
        <w:t>életbiztosítás</w:t>
      </w:r>
    </w:p>
    <w:p w14:paraId="32706B5F" w14:textId="77777777" w:rsid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1DD3FB1F" w14:textId="77777777" w:rsidR="00E71FF6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5) Egyéb megjegyzés</w:t>
      </w:r>
    </w:p>
    <w:p w14:paraId="6855A568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B77C1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1) Akciós a termék?</w:t>
      </w:r>
    </w:p>
    <w:p w14:paraId="722175F8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A26F8" w:rsidRPr="00595969">
        <w:rPr>
          <w:rFonts w:ascii="Arial" w:hAnsi="Arial" w:cs="Arial"/>
          <w:sz w:val="20"/>
          <w:szCs w:val="20"/>
        </w:rPr>
        <w:t>edvezmény leírása</w:t>
      </w:r>
    </w:p>
    <w:p w14:paraId="08B79A97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B25120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kezdete</w:t>
      </w:r>
    </w:p>
    <w:p w14:paraId="01DEE9E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vége</w:t>
      </w:r>
    </w:p>
    <w:p w14:paraId="5FC116DE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0D972077" w14:textId="77777777" w:rsidR="009C4976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9C5293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BCB9886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CA7094B" w14:textId="77777777" w:rsidR="00E333E9" w:rsidRPr="00595969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F1C806C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377AAF0" w14:textId="77777777" w:rsidR="00B92DE0" w:rsidRPr="00595969" w:rsidRDefault="00B92DE0" w:rsidP="00B92DE0">
      <w:pPr>
        <w:pStyle w:val="Listaszerbekezds"/>
        <w:rPr>
          <w:rFonts w:ascii="Arial" w:hAnsi="Arial" w:cs="Arial"/>
          <w:sz w:val="20"/>
          <w:szCs w:val="20"/>
        </w:rPr>
      </w:pPr>
    </w:p>
    <w:p w14:paraId="00E5B520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9HM, 25DM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 Hitel-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fedezet mellett nyújtott hitel</w:t>
      </w:r>
    </w:p>
    <w:p w14:paraId="07622A6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C005C9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4EE2A8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E12D7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4C9B0F11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DE64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98093D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A71BBC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DFEC70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C7E692B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Fedezet típusa</w:t>
      </w:r>
    </w:p>
    <w:p w14:paraId="68956059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59E2C5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Alapja</w:t>
      </w:r>
    </w:p>
    <w:p w14:paraId="60180907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Maximális mértéke (%)</w:t>
      </w:r>
    </w:p>
    <w:p w14:paraId="151F425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B3FB8B3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 ker. kommunikációban szereplő THM (%)</w:t>
      </w:r>
    </w:p>
    <w:p w14:paraId="069D895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A konstrukció THM minimuma (%)</w:t>
      </w:r>
    </w:p>
    <w:p w14:paraId="64AB82A2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A konstrukció THM maximuma (%)</w:t>
      </w:r>
    </w:p>
    <w:p w14:paraId="22BF767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THM-hez kapcsolódó megjegyzések</w:t>
      </w:r>
    </w:p>
    <w:p w14:paraId="263179F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321E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i1)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563F8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Kamat éves mértéke min. (%)</w:t>
      </w:r>
    </w:p>
    <w:p w14:paraId="5DC2AE1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Kamat éves mértéke max. (%)</w:t>
      </w:r>
    </w:p>
    <w:p w14:paraId="109DDD2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Kamatbázis</w:t>
      </w:r>
    </w:p>
    <w:p w14:paraId="133A2CD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Kamat- és további (kockázati) felár (%)</w:t>
      </w:r>
    </w:p>
    <w:p w14:paraId="39D6D766" w14:textId="77777777" w:rsidR="00E55F32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i6) Kamatozáshoz kapcsolódó</w:t>
      </w:r>
      <w:r w:rsidR="00E17C35" w:rsidRPr="00595969">
        <w:rPr>
          <w:rFonts w:ascii="Arial" w:hAnsi="Arial" w:cs="Arial"/>
          <w:sz w:val="20"/>
          <w:szCs w:val="20"/>
        </w:rPr>
        <w:t xml:space="preserve"> </w:t>
      </w:r>
      <w:r w:rsidR="003C6624" w:rsidRPr="00595969">
        <w:rPr>
          <w:rFonts w:ascii="Arial" w:hAnsi="Arial" w:cs="Arial"/>
          <w:sz w:val="20"/>
          <w:szCs w:val="20"/>
        </w:rPr>
        <w:t xml:space="preserve">egyéb </w:t>
      </w:r>
      <w:r w:rsidRPr="00595969">
        <w:rPr>
          <w:rFonts w:ascii="Arial" w:hAnsi="Arial" w:cs="Arial"/>
          <w:sz w:val="20"/>
          <w:szCs w:val="20"/>
        </w:rPr>
        <w:t>megjegyzések</w:t>
      </w:r>
    </w:p>
    <w:p w14:paraId="02122CBD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0E4B097B" w14:textId="77777777" w:rsidR="003861CD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FB77DB6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költségek mértéke</w:t>
      </w:r>
    </w:p>
    <w:p w14:paraId="6D5EB1A4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díjak mértéke</w:t>
      </w:r>
    </w:p>
    <w:p w14:paraId="64D1CA9A" w14:textId="77777777" w:rsidR="00CA667E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5F5650AF" w14:textId="77777777" w:rsidR="00CA667E" w:rsidRPr="00DE2FE8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k1)</w:t>
      </w:r>
      <w:r w:rsidR="00DC1754" w:rsidRPr="00EF34E6">
        <w:rPr>
          <w:rFonts w:ascii="Arial" w:hAnsi="Arial" w:cs="Arial"/>
          <w:sz w:val="20"/>
          <w:szCs w:val="20"/>
        </w:rPr>
        <w:tab/>
      </w:r>
      <w:r w:rsidR="0013463C">
        <w:rPr>
          <w:rFonts w:ascii="Arial" w:hAnsi="Arial" w:cs="Arial"/>
          <w:sz w:val="20"/>
          <w:szCs w:val="20"/>
        </w:rPr>
        <w:t xml:space="preserve"> T</w:t>
      </w:r>
      <w:r w:rsidRPr="00DE2FE8">
        <w:rPr>
          <w:rFonts w:ascii="Arial" w:hAnsi="Arial" w:cs="Arial"/>
          <w:sz w:val="20"/>
          <w:szCs w:val="20"/>
        </w:rPr>
        <w:t>ovábbi költségek mértéke</w:t>
      </w:r>
    </w:p>
    <w:p w14:paraId="0D622225" w14:textId="77777777" w:rsidR="00CA667E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k2)</w:t>
      </w:r>
      <w:r w:rsidR="0013463C">
        <w:rPr>
          <w:rFonts w:ascii="Arial" w:hAnsi="Arial" w:cs="Arial"/>
          <w:sz w:val="20"/>
          <w:szCs w:val="20"/>
        </w:rPr>
        <w:t xml:space="preserve"> </w:t>
      </w:r>
      <w:r w:rsidRPr="00DE2FE8">
        <w:rPr>
          <w:rFonts w:ascii="Arial" w:hAnsi="Arial" w:cs="Arial"/>
          <w:sz w:val="20"/>
          <w:szCs w:val="20"/>
        </w:rPr>
        <w:t>További díjak mértéke</w:t>
      </w:r>
    </w:p>
    <w:p w14:paraId="08C48D62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77094F5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50F6939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2B44910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007D049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72644D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22C9F9C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4F41A5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1) Késedelmi kamat mértéke</w:t>
      </w:r>
    </w:p>
    <w:p w14:paraId="13A40A79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7328FA3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09BD253A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49E0B6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1) Akciós a termék?</w:t>
      </w:r>
    </w:p>
    <w:p w14:paraId="053E7A44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861CD" w:rsidRPr="00595969">
        <w:rPr>
          <w:rFonts w:ascii="Arial" w:hAnsi="Arial" w:cs="Arial"/>
          <w:sz w:val="20"/>
          <w:szCs w:val="20"/>
        </w:rPr>
        <w:t>edvezmény leírása</w:t>
      </w:r>
    </w:p>
    <w:p w14:paraId="48E53581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C42758D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kezdete</w:t>
      </w:r>
    </w:p>
    <w:p w14:paraId="3CA453F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vége</w:t>
      </w:r>
    </w:p>
    <w:p w14:paraId="073668AD" w14:textId="77777777" w:rsidR="003861CD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5A79EE" w14:textId="77777777" w:rsidR="009C4976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3048B6F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065F15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1E8BCDF" w14:textId="77777777" w:rsidR="00E333E9" w:rsidRPr="00595969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38A2932D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FF4F73E" w14:textId="77777777" w:rsidR="00E55F32" w:rsidRPr="00595969" w:rsidRDefault="00E55F32" w:rsidP="00E55F32">
      <w:pPr>
        <w:pStyle w:val="Listaszerbekezds"/>
        <w:rPr>
          <w:rFonts w:ascii="Arial" w:hAnsi="Arial" w:cs="Arial"/>
          <w:sz w:val="20"/>
          <w:szCs w:val="20"/>
        </w:rPr>
      </w:pPr>
    </w:p>
    <w:p w14:paraId="03BDF3D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9HS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Számlahitel</w:t>
      </w:r>
    </w:p>
    <w:p w14:paraId="293F8127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44A820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396BC7C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76DBC05B" w14:textId="77777777" w:rsidR="0049549B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676F638F" w14:textId="77777777" w:rsidR="00E71FF6" w:rsidRP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71FF6">
        <w:rPr>
          <w:rFonts w:ascii="Arial" w:hAnsi="Arial" w:cs="Arial"/>
          <w:sz w:val="20"/>
          <w:szCs w:val="20"/>
        </w:rPr>
        <w:t>d1) Hiteltúllépés</w:t>
      </w:r>
    </w:p>
    <w:p w14:paraId="374B5292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hitelkeret (Ft)</w:t>
      </w:r>
    </w:p>
    <w:p w14:paraId="5FAB7AE9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0972E9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2E3FB13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e3) Igénylés feltétele</w:t>
      </w:r>
    </w:p>
    <w:p w14:paraId="0F23F108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0E26D4F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A ker. kommunikációban szereplő THM (%)</w:t>
      </w:r>
    </w:p>
    <w:p w14:paraId="398872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A konstrukció THM minimuma (%)</w:t>
      </w:r>
    </w:p>
    <w:p w14:paraId="42A6FD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f3) A konstrukció THM maximuma (%)</w:t>
      </w:r>
    </w:p>
    <w:p w14:paraId="1B618BF7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f4) THM-hez kapcsolódó megjegyzések</w:t>
      </w:r>
    </w:p>
    <w:p w14:paraId="084334B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549E38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g1)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4EA9F7A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Kamat éves mértéke min. (%)</w:t>
      </w:r>
    </w:p>
    <w:p w14:paraId="698F6E9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Kamat éves mértéke max. (%)</w:t>
      </w:r>
    </w:p>
    <w:p w14:paraId="3E920F96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Kamatbázis</w:t>
      </w:r>
    </w:p>
    <w:p w14:paraId="046CD5F2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g5) Kamat- és további (kockázati) felár (%)</w:t>
      </w:r>
    </w:p>
    <w:p w14:paraId="5E586055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g6) Kamatozáshoz kapcsolódó megjegyzések</w:t>
      </w:r>
    </w:p>
    <w:p w14:paraId="7F74784A" w14:textId="77777777" w:rsidR="0049549B" w:rsidRPr="00DE2FE8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Rendelkezésre tartási díj</w:t>
      </w:r>
    </w:p>
    <w:p w14:paraId="32379FCD" w14:textId="77777777" w:rsidR="0049549B" w:rsidRPr="00DE2FE8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1AFA4B20" w14:textId="77777777" w:rsidR="0049549B" w:rsidRPr="004A7453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DC78F4" w:rsidRPr="00DE2FE8">
        <w:rPr>
          <w:rFonts w:ascii="Arial" w:hAnsi="Arial" w:cs="Arial"/>
          <w:sz w:val="20"/>
          <w:szCs w:val="20"/>
        </w:rPr>
        <w:t xml:space="preserve">Kezdeti költségek mértéke </w:t>
      </w:r>
    </w:p>
    <w:p w14:paraId="0F20C153" w14:textId="77777777" w:rsidR="0049549B" w:rsidRPr="004E4D1E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83C2D">
        <w:rPr>
          <w:rFonts w:ascii="Arial" w:hAnsi="Arial" w:cs="Arial"/>
          <w:sz w:val="20"/>
          <w:szCs w:val="20"/>
        </w:rPr>
        <w:t xml:space="preserve">i2) </w:t>
      </w:r>
      <w:r w:rsidR="00DC78F4" w:rsidRPr="00583C2D">
        <w:rPr>
          <w:rFonts w:ascii="Arial" w:hAnsi="Arial" w:cs="Arial"/>
          <w:sz w:val="20"/>
          <w:szCs w:val="20"/>
        </w:rPr>
        <w:t>Kezdeti díjak mértéke</w:t>
      </w:r>
    </w:p>
    <w:p w14:paraId="76A5578E" w14:textId="77777777" w:rsidR="00DC78F4" w:rsidRPr="004E4D1E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401CCA96" w14:textId="77777777" w:rsidR="00DC78F4" w:rsidRPr="004E4D1E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B94BAD4" w14:textId="77777777" w:rsidR="00DC78F4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3D024C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320480D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78FF6D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1) Késedelmi kamat mértéke</w:t>
      </w:r>
    </w:p>
    <w:p w14:paraId="04EBD73C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66ACDC15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083EFD1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093E4C4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1) Akciós a termék?</w:t>
      </w:r>
    </w:p>
    <w:p w14:paraId="34BC03C1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9549B" w:rsidRPr="00595969">
        <w:rPr>
          <w:rFonts w:ascii="Arial" w:hAnsi="Arial" w:cs="Arial"/>
          <w:sz w:val="20"/>
          <w:szCs w:val="20"/>
        </w:rPr>
        <w:t>edvezmény leírása</w:t>
      </w:r>
    </w:p>
    <w:p w14:paraId="2BE8C0B5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B359F12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3243BAB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vége</w:t>
      </w:r>
    </w:p>
    <w:p w14:paraId="50120FEC" w14:textId="77777777" w:rsidR="00F47595" w:rsidRDefault="0049549B" w:rsidP="00F47595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5FF9B3DD" w14:textId="77777777" w:rsidR="003E2F5C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9760B0B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0924BBD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5770419D" w14:textId="77777777" w:rsidR="00E333E9" w:rsidRPr="00595969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8920778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5353B7E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63833C1" w14:textId="77777777" w:rsidR="00F47595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</w:t>
      </w:r>
    </w:p>
    <w:p w14:paraId="75264AED" w14:textId="77777777" w:rsidR="00F47595" w:rsidRPr="00D9187D" w:rsidRDefault="00F47595" w:rsidP="00F47595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beté</w:t>
      </w:r>
      <w:r w:rsidR="0049549B" w:rsidRPr="00D9187D">
        <w:rPr>
          <w:rFonts w:ascii="Arial" w:hAnsi="Arial" w:cs="Arial"/>
          <w:b/>
          <w:sz w:val="20"/>
          <w:szCs w:val="20"/>
        </w:rPr>
        <w:t>ti és megtakarítási 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</w:t>
      </w:r>
      <w:r w:rsidR="00BA165C" w:rsidRPr="00D9187D">
        <w:rPr>
          <w:rFonts w:ascii="Arial" w:hAnsi="Arial" w:cs="Arial"/>
          <w:b/>
          <w:sz w:val="20"/>
          <w:szCs w:val="20"/>
        </w:rPr>
        <w:t>zolgáltatandó adattartalom</w:t>
      </w:r>
    </w:p>
    <w:p w14:paraId="591561CE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2455F17B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9BB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Lekötött betét</w:t>
      </w:r>
    </w:p>
    <w:p w14:paraId="101DC6C4" w14:textId="77777777" w:rsidR="00966592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15F00D4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Betétkonstrukció teljes megnevezése</w:t>
      </w:r>
    </w:p>
    <w:p w14:paraId="14AFA4A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14B5F46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Elhelyezhető megtakarítási összeg</w:t>
      </w:r>
    </w:p>
    <w:p w14:paraId="3392CF68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Minimuma</w:t>
      </w:r>
    </w:p>
    <w:p w14:paraId="222B8D7E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Devizaneme</w:t>
      </w:r>
    </w:p>
    <w:p w14:paraId="7BDFE3E6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Maximuma</w:t>
      </w:r>
    </w:p>
    <w:p w14:paraId="5736F98C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Devizaneme</w:t>
      </w:r>
    </w:p>
    <w:p w14:paraId="7310479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</w:p>
    <w:p w14:paraId="5297AD5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1FE0FCA1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15487E2A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91CC449" w14:textId="77777777" w:rsidR="00C4512B" w:rsidRPr="00595969" w:rsidRDefault="002510E0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Kamatjóváírás időpontja</w:t>
      </w:r>
    </w:p>
    <w:p w14:paraId="7FA2F2BE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29475524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309A122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21B663D7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6D20FF8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termék kamatának számítási képlete</w:t>
      </w:r>
    </w:p>
    <w:p w14:paraId="25F6CDE2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08451EA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5EB5FEC7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</w:t>
      </w:r>
      <w:r w:rsidR="00E71FF6">
        <w:rPr>
          <w:rFonts w:ascii="Arial" w:hAnsi="Arial" w:cs="Arial"/>
          <w:sz w:val="20"/>
          <w:szCs w:val="20"/>
        </w:rPr>
        <w:t xml:space="preserve"> lehetséges csatornái</w:t>
      </w:r>
    </w:p>
    <w:p w14:paraId="06FBF9C7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m1) Bankfiók</w:t>
      </w:r>
    </w:p>
    <w:p w14:paraId="0BAA06D6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m2) Netbank</w:t>
      </w:r>
    </w:p>
    <w:p w14:paraId="14D4F46B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m3) Telebank</w:t>
      </w:r>
    </w:p>
    <w:p w14:paraId="48B17AF2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m4) Mobilbank</w:t>
      </w:r>
    </w:p>
    <w:p w14:paraId="5BC67A18" w14:textId="77777777" w:rsidR="00E71FF6" w:rsidRDefault="00E71FF6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Egyéb igénybevételi feltételek</w:t>
      </w:r>
    </w:p>
    <w:p w14:paraId="6846BEF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D17DD5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7926E5B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1) Akciós a termék?</w:t>
      </w:r>
    </w:p>
    <w:p w14:paraId="67A04B55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2) A kedvezmény igénybevételének feltétele</w:t>
      </w:r>
    </w:p>
    <w:p w14:paraId="0B76F784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3) Az akció időtartamának kezdete</w:t>
      </w:r>
    </w:p>
    <w:p w14:paraId="6E022B30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4) Az akció időtartamának vége</w:t>
      </w:r>
    </w:p>
    <w:p w14:paraId="643FBF08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7C9073A3" w14:textId="77777777" w:rsidR="0050614C" w:rsidRPr="00595969" w:rsidRDefault="0050614C" w:rsidP="0050614C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CB13D55" w14:textId="77777777" w:rsidR="00B35562" w:rsidRPr="00595969" w:rsidRDefault="0050614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0C29C5" w:rsidRPr="00595969">
        <w:rPr>
          <w:rFonts w:ascii="Arial" w:hAnsi="Arial" w:cs="Arial"/>
          <w:sz w:val="20"/>
          <w:szCs w:val="20"/>
        </w:rPr>
        <w:t>Éves kamat (%)</w:t>
      </w:r>
    </w:p>
    <w:p w14:paraId="468ACF4E" w14:textId="77777777" w:rsidR="00B35562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563FAC9D" w14:textId="77777777" w:rsidR="000C29C5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r3) </w:t>
      </w:r>
      <w:r w:rsidR="000C29C5" w:rsidRPr="00595969">
        <w:rPr>
          <w:rFonts w:ascii="Arial" w:hAnsi="Arial" w:cs="Arial"/>
          <w:sz w:val="20"/>
          <w:szCs w:val="20"/>
        </w:rPr>
        <w:t>EBKM (%)</w:t>
      </w:r>
    </w:p>
    <w:p w14:paraId="63CDF599" w14:textId="77777777" w:rsidR="00066988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r4)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F53E45E" w14:textId="77777777" w:rsidR="00EA579E" w:rsidRDefault="00EA579E" w:rsidP="00EA579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06CD8AC" w14:textId="77777777" w:rsidR="006F1B5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s1) kezdete</w:t>
      </w:r>
    </w:p>
    <w:p w14:paraId="6AC0EEF6" w14:textId="77777777" w:rsidR="00EA579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A579E">
        <w:rPr>
          <w:rFonts w:ascii="Arial" w:hAnsi="Arial" w:cs="Arial"/>
          <w:sz w:val="20"/>
          <w:szCs w:val="20"/>
        </w:rPr>
        <w:t>vége</w:t>
      </w:r>
    </w:p>
    <w:p w14:paraId="069C4138" w14:textId="77777777" w:rsidR="00EA579E" w:rsidRDefault="00EA579E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F1B5E">
        <w:rPr>
          <w:rFonts w:ascii="Arial" w:hAnsi="Arial" w:cs="Arial"/>
          <w:sz w:val="20"/>
          <w:szCs w:val="20"/>
        </w:rPr>
        <w:t>Módosítás oka</w:t>
      </w:r>
    </w:p>
    <w:p w14:paraId="337EA4DC" w14:textId="77777777" w:rsidR="00D87539" w:rsidRPr="006F1B5E" w:rsidRDefault="00D87539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1C876983" w14:textId="77777777" w:rsidR="00C4512B" w:rsidRPr="00595969" w:rsidRDefault="00C4512B" w:rsidP="00C4512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11E7750C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9BO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Kombinált megtakarítási termék</w:t>
      </w:r>
    </w:p>
    <w:p w14:paraId="77821882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4F33A8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kombinált konstrukció teljes megnevezése</w:t>
      </w:r>
    </w:p>
    <w:p w14:paraId="1219E880" w14:textId="77777777" w:rsidR="0063232E" w:rsidRPr="00595969" w:rsidRDefault="0063232E" w:rsidP="002510E0">
      <w:pPr>
        <w:pStyle w:val="Listaszerbekezds"/>
        <w:numPr>
          <w:ilvl w:val="1"/>
          <w:numId w:val="22"/>
        </w:numPr>
        <w:spacing w:after="0" w:line="240" w:lineRule="auto"/>
        <w:ind w:left="1134"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6F92F99" w14:textId="77777777" w:rsidR="0063232E" w:rsidRPr="00113201" w:rsidRDefault="0063232E" w:rsidP="0063232E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  <w:lang w:eastAsia="hu-HU"/>
        </w:rPr>
      </w:pPr>
      <w:r w:rsidRPr="00113201">
        <w:rPr>
          <w:rFonts w:ascii="Arial" w:hAnsi="Arial" w:cs="Arial"/>
          <w:sz w:val="20"/>
          <w:szCs w:val="20"/>
          <w:lang w:eastAsia="hu-HU"/>
        </w:rPr>
        <w:t>A betéti részre vonatkozó információk</w:t>
      </w:r>
    </w:p>
    <w:p w14:paraId="20A3C3CC" w14:textId="77777777" w:rsidR="0063232E" w:rsidRPr="00595969" w:rsidRDefault="002510E0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részben elhelyezhető</w:t>
      </w:r>
      <w:r w:rsidR="0063232E" w:rsidRPr="00595969">
        <w:rPr>
          <w:rFonts w:ascii="Arial" w:hAnsi="Arial" w:cs="Arial"/>
          <w:sz w:val="20"/>
          <w:szCs w:val="20"/>
        </w:rPr>
        <w:t xml:space="preserve"> összeg</w:t>
      </w:r>
    </w:p>
    <w:p w14:paraId="459B19F6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A3FDCB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</w:t>
      </w:r>
    </w:p>
    <w:p w14:paraId="2F02427A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04BD037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</w:t>
      </w:r>
    </w:p>
    <w:p w14:paraId="62398D3E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típusa</w:t>
      </w:r>
    </w:p>
    <w:p w14:paraId="54EC6E25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0D4A6D7E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7B572B6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jellege</w:t>
      </w:r>
    </w:p>
    <w:p w14:paraId="5A28E3D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megtakarítandó összeg betétben elhelyezendő összegének aránya (%)</w:t>
      </w:r>
    </w:p>
    <w:p w14:paraId="6DB96547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Minimum</w:t>
      </w:r>
    </w:p>
    <w:p w14:paraId="7C6F3B24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Maximum</w:t>
      </w:r>
    </w:p>
    <w:p w14:paraId="523CD913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36097A1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2BA5BA48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0FE817E1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55E8BD4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5CB2ED0A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részre vonatkozó egyéb megjegyzések</w:t>
      </w:r>
    </w:p>
    <w:p w14:paraId="573C9011" w14:textId="77777777" w:rsidR="0063232E" w:rsidRPr="00113201" w:rsidRDefault="0063232E" w:rsidP="0063232E">
      <w:pPr>
        <w:pStyle w:val="Listaszerbekezds"/>
        <w:ind w:left="774"/>
        <w:rPr>
          <w:rFonts w:ascii="Arial" w:hAnsi="Arial" w:cs="Arial"/>
          <w:sz w:val="20"/>
          <w:szCs w:val="20"/>
        </w:rPr>
      </w:pPr>
      <w:r w:rsidRPr="00113201">
        <w:rPr>
          <w:rFonts w:ascii="Arial" w:hAnsi="Arial" w:cs="Arial"/>
          <w:sz w:val="20"/>
          <w:szCs w:val="20"/>
        </w:rPr>
        <w:t>Befektetési termék(ek)re vonatkozó információk</w:t>
      </w:r>
    </w:p>
    <w:p w14:paraId="496FCA8B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befektetési részben elhelyezhető összeg</w:t>
      </w:r>
    </w:p>
    <w:p w14:paraId="60BA25B0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044C00E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l2) Devizanem</w:t>
      </w:r>
    </w:p>
    <w:p w14:paraId="4888C13C" w14:textId="77777777" w:rsidR="0006065D" w:rsidRPr="00595969" w:rsidRDefault="0006065D" w:rsidP="0051276F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416A0712" w14:textId="77777777" w:rsidR="0006065D" w:rsidRPr="00595969" w:rsidRDefault="0006065D" w:rsidP="00880E4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Devizanem</w:t>
      </w:r>
    </w:p>
    <w:p w14:paraId="1B9E0313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 jellege</w:t>
      </w:r>
    </w:p>
    <w:p w14:paraId="17E8B8F6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termék(ek)hez kapcsolódó megjegyzések</w:t>
      </w:r>
    </w:p>
    <w:p w14:paraId="560C6CAA" w14:textId="77777777" w:rsidR="0006065D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o1)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vételének díja</w:t>
      </w:r>
    </w:p>
    <w:p w14:paraId="35B1918C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o2)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eladásának díja</w:t>
      </w:r>
    </w:p>
    <w:p w14:paraId="78296EE3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o3)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Befektetési termék(ek)hez kapcsolódó egyéb költségek</w:t>
      </w:r>
    </w:p>
    <w:p w14:paraId="68900228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77AFB6EF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2B09D913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33D97742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C0F226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s1) Akciós a termék?</w:t>
      </w:r>
    </w:p>
    <w:p w14:paraId="5D16671B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s2) A kedvezmény leírása</w:t>
      </w:r>
    </w:p>
    <w:p w14:paraId="3F7E65B4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3</w:t>
      </w:r>
      <w:r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6F107DA2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4</w:t>
      </w:r>
      <w:r w:rsidRPr="00595969">
        <w:rPr>
          <w:rFonts w:ascii="Arial" w:hAnsi="Arial" w:cs="Arial"/>
          <w:sz w:val="20"/>
          <w:szCs w:val="20"/>
        </w:rPr>
        <w:t>) Az akció időtartamának kezdete</w:t>
      </w:r>
    </w:p>
    <w:p w14:paraId="66B0A87C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5</w:t>
      </w:r>
      <w:r w:rsidRPr="00595969">
        <w:rPr>
          <w:rFonts w:ascii="Arial" w:hAnsi="Arial" w:cs="Arial"/>
          <w:sz w:val="20"/>
          <w:szCs w:val="20"/>
        </w:rPr>
        <w:t>) Az akció időtartamának vége</w:t>
      </w:r>
    </w:p>
    <w:p w14:paraId="223C87F9" w14:textId="77777777" w:rsidR="00962B84" w:rsidRDefault="00962B84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073916A7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3426CB2D" w14:textId="77777777" w:rsidR="00962B84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u1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Éves kamat (%)</w:t>
      </w:r>
    </w:p>
    <w:p w14:paraId="4F4D5444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u2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4A68327" w14:textId="77777777" w:rsidR="00A542D0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u3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EBKM (%)</w:t>
      </w:r>
    </w:p>
    <w:p w14:paraId="63024FD3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u4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ABD37A1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80BFD7E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 kezdete</w:t>
      </w:r>
    </w:p>
    <w:p w14:paraId="7F08BB16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v2) vége</w:t>
      </w:r>
    </w:p>
    <w:p w14:paraId="0CFE45FD" w14:textId="77777777" w:rsidR="00D87539" w:rsidRDefault="00831E96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11CFAC4B" w14:textId="77777777" w:rsidR="00F322E4" w:rsidRPr="00595969" w:rsidRDefault="00F322E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67116141" w14:textId="77777777" w:rsidR="0063232E" w:rsidRPr="00595969" w:rsidRDefault="0063232E" w:rsidP="0063232E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20CCFAAB" w14:textId="77777777" w:rsidR="00962B84" w:rsidRPr="00595969" w:rsidRDefault="00962B84" w:rsidP="00962B84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9BT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Tartós befektetési szerződés</w:t>
      </w:r>
    </w:p>
    <w:p w14:paraId="72B935DA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4653F43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1DCBC95B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Minimálisan elhelyezendő összeg (Ft)</w:t>
      </w:r>
    </w:p>
    <w:p w14:paraId="2DF85B76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  <w:r w:rsidR="00D87539">
        <w:rPr>
          <w:rFonts w:ascii="Arial" w:hAnsi="Arial" w:cs="Arial"/>
          <w:sz w:val="20"/>
          <w:szCs w:val="20"/>
        </w:rPr>
        <w:t xml:space="preserve"> az összeg függvényében</w:t>
      </w:r>
    </w:p>
    <w:p w14:paraId="1E28BD1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BEA512E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7390BEF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328B887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2DFF49B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35BC07CA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Számlavezetési díj</w:t>
      </w:r>
    </w:p>
    <w:p w14:paraId="0983921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Mértéke (Ft)</w:t>
      </w:r>
    </w:p>
    <w:p w14:paraId="17888806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Gyakorisága</w:t>
      </w:r>
    </w:p>
    <w:p w14:paraId="6BD717D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TBSZ-hez kapcsolódó tranzakciós és egyéb díjak</w:t>
      </w:r>
    </w:p>
    <w:p w14:paraId="35BA356C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43A0519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865FFA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7C0D19D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Akciós a termék?</w:t>
      </w:r>
    </w:p>
    <w:p w14:paraId="1DA5DA53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l2)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EB56E0D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A kedvezmény igénybevételének feltétele</w:t>
      </w:r>
    </w:p>
    <w:p w14:paraId="114BE901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Az akció időtartamának kezdete</w:t>
      </w:r>
    </w:p>
    <w:p w14:paraId="28367D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l5) Az akció időtartamának vége</w:t>
      </w:r>
    </w:p>
    <w:p w14:paraId="4D7ED1D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1545406F" w14:textId="77777777" w:rsidR="00500157" w:rsidRDefault="00872B4E" w:rsidP="005001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TBSZ-ről leköthető betétek, kombinált megtakarítási termékek</w:t>
      </w:r>
    </w:p>
    <w:p w14:paraId="1CC5AA8F" w14:textId="77777777" w:rsidR="00831E96" w:rsidRDefault="00831E96" w:rsidP="00144D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662CE752" w14:textId="77777777" w:rsidR="00872B4E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872B4E" w:rsidRPr="00595969">
        <w:rPr>
          <w:rFonts w:ascii="Arial" w:hAnsi="Arial" w:cs="Arial"/>
          <w:sz w:val="20"/>
          <w:szCs w:val="20"/>
        </w:rPr>
        <w:t>Éves kamat (%)</w:t>
      </w:r>
    </w:p>
    <w:p w14:paraId="63B3178B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89B18C5" w14:textId="77777777" w:rsidR="009E0649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872B4E" w:rsidRPr="00595969">
        <w:rPr>
          <w:rFonts w:ascii="Arial" w:hAnsi="Arial" w:cs="Arial"/>
          <w:sz w:val="20"/>
          <w:szCs w:val="20"/>
        </w:rPr>
        <w:t>EBKM (%)</w:t>
      </w:r>
    </w:p>
    <w:p w14:paraId="21121F46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4F4694E0" w14:textId="77777777" w:rsidR="00831E96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Érvényesség</w:t>
      </w:r>
    </w:p>
    <w:p w14:paraId="61CA240C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p1) kezdete</w:t>
      </w:r>
    </w:p>
    <w:p w14:paraId="22D5D5ED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07C985A" w14:textId="77777777" w:rsidR="00831E96" w:rsidRPr="00987D90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46ED7176" w14:textId="77777777" w:rsidR="00872B4E" w:rsidRPr="00595969" w:rsidRDefault="00872B4E" w:rsidP="00872B4E"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 w14:paraId="1E26A1A0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9BZ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számla</w:t>
      </w:r>
    </w:p>
    <w:p w14:paraId="4B132954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392549D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668DA9A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63B20D2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 megtakarítás</w:t>
      </w:r>
    </w:p>
    <w:p w14:paraId="40AFBF27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Összege a számla devizanemében</w:t>
      </w:r>
    </w:p>
    <w:p w14:paraId="31450C2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Elvárt gyakoriság</w:t>
      </w:r>
      <w:r w:rsidR="009E0649" w:rsidRPr="00595969">
        <w:rPr>
          <w:rFonts w:ascii="Arial" w:hAnsi="Arial" w:cs="Arial"/>
          <w:sz w:val="20"/>
          <w:szCs w:val="20"/>
        </w:rPr>
        <w:t>a</w:t>
      </w:r>
    </w:p>
    <w:p w14:paraId="40F08EA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</w:t>
      </w:r>
    </w:p>
    <w:p w14:paraId="679DB658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Kamatfizetés gyakorisága</w:t>
      </w:r>
    </w:p>
    <w:p w14:paraId="684AFDC9" w14:textId="7A9C241C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2</w:t>
      </w:r>
      <w:r w:rsidR="00872B4E" w:rsidRPr="00595969">
        <w:rPr>
          <w:rFonts w:ascii="Arial" w:hAnsi="Arial" w:cs="Arial"/>
          <w:sz w:val="20"/>
          <w:szCs w:val="20"/>
        </w:rPr>
        <w:t>) Kamatozás típusa az összeg függvényében</w:t>
      </w:r>
    </w:p>
    <w:p w14:paraId="1FF708E6" w14:textId="532242ED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3</w:t>
      </w:r>
      <w:r w:rsidR="00872B4E" w:rsidRPr="00595969">
        <w:rPr>
          <w:rFonts w:ascii="Arial" w:hAnsi="Arial" w:cs="Arial"/>
          <w:sz w:val="20"/>
          <w:szCs w:val="20"/>
        </w:rPr>
        <w:t>) Kamatozás jellege</w:t>
      </w:r>
    </w:p>
    <w:p w14:paraId="631D2337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6FDCCF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0516BE8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549886A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7A71A7CD" w14:textId="77777777" w:rsidR="00872B4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 költségei</w:t>
      </w:r>
    </w:p>
    <w:p w14:paraId="753F5117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Számlanyitási díj</w:t>
      </w:r>
    </w:p>
    <w:p w14:paraId="1916D5A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Számlavezetési díj</w:t>
      </w:r>
    </w:p>
    <w:p w14:paraId="1C0FD3C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Rendszeres kivonat költsége</w:t>
      </w:r>
    </w:p>
    <w:p w14:paraId="263BED7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Számlacsomag váltás díja</w:t>
      </w:r>
    </w:p>
    <w:p w14:paraId="64116084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Számlazárási díj</w:t>
      </w:r>
    </w:p>
    <w:p w14:paraId="09B09EF1" w14:textId="77777777" w:rsidR="007C1FE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Számlahasználat költségei</w:t>
      </w:r>
    </w:p>
    <w:p w14:paraId="57CE481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Készpénzbefizetés</w:t>
      </w:r>
    </w:p>
    <w:p w14:paraId="1FB13BBB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Főszámlára vezetés</w:t>
      </w:r>
    </w:p>
    <w:p w14:paraId="6D4D3B70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Bankon belüli átvezetés</w:t>
      </w:r>
    </w:p>
    <w:p w14:paraId="46EE34F8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Bankon kívüli átutalás</w:t>
      </w:r>
    </w:p>
    <w:p w14:paraId="3B72DC8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Visszavont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módosított tétel költségei</w:t>
      </w:r>
    </w:p>
    <w:p w14:paraId="4083A127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i6) Készpénz felvétel pénztárból</w:t>
      </w:r>
    </w:p>
    <w:p w14:paraId="14CA3B2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i7) Egyéb díjak</w:t>
      </w:r>
    </w:p>
    <w:p w14:paraId="2D4BDC7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Kiegészítő szolgáltatások</w:t>
      </w:r>
    </w:p>
    <w:p w14:paraId="5254F1B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Haláleseti rendelkező megadása</w:t>
      </w:r>
    </w:p>
    <w:p w14:paraId="1FCA777D" w14:textId="77777777" w:rsidR="0049758B" w:rsidRPr="00595969" w:rsidRDefault="00247054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Rendelkező, illetve</w:t>
      </w:r>
      <w:r w:rsidR="0049758B" w:rsidRPr="00595969">
        <w:rPr>
          <w:rFonts w:ascii="Arial" w:hAnsi="Arial" w:cs="Arial"/>
          <w:sz w:val="20"/>
          <w:szCs w:val="20"/>
        </w:rPr>
        <w:t xml:space="preserve"> társtulajdonos módosítása</w:t>
      </w:r>
    </w:p>
    <w:p w14:paraId="3556C71C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Egyéb kiegészítő szolgáltatások</w:t>
      </w:r>
    </w:p>
    <w:p w14:paraId="5D2148B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60EED876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5F3141D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9576FEF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m1) Akciós a termék?</w:t>
      </w:r>
    </w:p>
    <w:p w14:paraId="4A6DDDA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m2)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3DDCBA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m3) A kedvezmény igénybevételének feltétele</w:t>
      </w:r>
    </w:p>
    <w:p w14:paraId="1EDA9A0A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m4) Az akció időtartamának kezdete</w:t>
      </w:r>
    </w:p>
    <w:p w14:paraId="4354397D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m5) Az akció időtartamának vége</w:t>
      </w:r>
    </w:p>
    <w:p w14:paraId="112E51AC" w14:textId="77777777" w:rsidR="0049758B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38FFDE1F" w14:textId="77777777" w:rsidR="00F01EF2" w:rsidRDefault="00F01EF2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AF90C4D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6B6F9D" w:rsidRPr="00595969">
        <w:rPr>
          <w:rFonts w:ascii="Arial" w:hAnsi="Arial" w:cs="Arial"/>
          <w:sz w:val="20"/>
          <w:szCs w:val="20"/>
        </w:rPr>
        <w:t>Éves kamat (%)</w:t>
      </w:r>
    </w:p>
    <w:p w14:paraId="4F59B2EC" w14:textId="77777777" w:rsidR="00B35562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3F31F67B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6B6F9D" w:rsidRPr="00595969">
        <w:rPr>
          <w:rFonts w:ascii="Arial" w:hAnsi="Arial" w:cs="Arial"/>
          <w:sz w:val="20"/>
          <w:szCs w:val="20"/>
        </w:rPr>
        <w:t>EBKM (%)</w:t>
      </w:r>
    </w:p>
    <w:p w14:paraId="7AC991FD" w14:textId="77777777" w:rsidR="00066988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21F297CA" w14:textId="77777777" w:rsidR="00F01EF2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2B5E40A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p1) kezdete</w:t>
      </w:r>
    </w:p>
    <w:p w14:paraId="46FA54A9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C8EA925" w14:textId="77777777" w:rsidR="00F01EF2" w:rsidRPr="00987D90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57FBAA6F" w14:textId="77777777" w:rsidR="00682037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</w:p>
    <w:p w14:paraId="6CC654CA" w14:textId="77777777" w:rsidR="00B668FF" w:rsidRPr="00D9187D" w:rsidRDefault="00B668FF" w:rsidP="00B668FF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számlatermékek esetében szolgáltatandó adattartalom</w:t>
      </w:r>
    </w:p>
    <w:p w14:paraId="0FAFBBE0" w14:textId="77777777" w:rsidR="00363A81" w:rsidRPr="00595969" w:rsidRDefault="00363A81" w:rsidP="00F47595">
      <w:pPr>
        <w:pStyle w:val="Listaszerbekezds"/>
        <w:rPr>
          <w:rFonts w:ascii="Arial" w:hAnsi="Arial" w:cs="Arial"/>
          <w:sz w:val="20"/>
          <w:szCs w:val="20"/>
        </w:rPr>
      </w:pPr>
    </w:p>
    <w:p w14:paraId="63C748D4" w14:textId="77777777" w:rsidR="00B668FF" w:rsidRPr="00595969" w:rsidRDefault="00B668FF" w:rsidP="00B668FF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bookmarkStart w:id="7" w:name="_Hlk68202933"/>
      <w:r w:rsidRPr="00595969">
        <w:rPr>
          <w:rFonts w:ascii="Arial" w:hAnsi="Arial" w:cs="Arial"/>
          <w:b/>
          <w:sz w:val="20"/>
          <w:szCs w:val="20"/>
        </w:rPr>
        <w:t>9SE</w:t>
      </w:r>
      <w:r w:rsidR="00D87539">
        <w:rPr>
          <w:rFonts w:ascii="Arial" w:hAnsi="Arial" w:cs="Arial"/>
          <w:b/>
          <w:sz w:val="20"/>
          <w:szCs w:val="20"/>
        </w:rPr>
        <w:t>D</w:t>
      </w:r>
      <w:r w:rsidRPr="00595969">
        <w:rPr>
          <w:rFonts w:ascii="Arial" w:hAnsi="Arial" w:cs="Arial"/>
          <w:b/>
          <w:sz w:val="20"/>
          <w:szCs w:val="20"/>
        </w:rPr>
        <w:t xml:space="preserve"> Termékismertető</w:t>
      </w:r>
      <w:r w:rsidR="003956CE">
        <w:rPr>
          <w:rFonts w:ascii="Arial" w:hAnsi="Arial" w:cs="Arial"/>
          <w:b/>
          <w:sz w:val="20"/>
          <w:szCs w:val="20"/>
        </w:rPr>
        <w:t xml:space="preserve"> </w:t>
      </w:r>
      <w:r w:rsidR="003956CE">
        <w:rPr>
          <w:rFonts w:ascii="Arial" w:hAnsi="Arial" w:cs="Arial"/>
          <w:b/>
          <w:caps/>
          <w:sz w:val="20"/>
          <w:szCs w:val="20"/>
          <w:lang w:val="en-US" w:eastAsia="en-GB"/>
        </w:rPr>
        <w:t>–</w:t>
      </w:r>
      <w:r w:rsidRPr="00595969">
        <w:rPr>
          <w:rFonts w:ascii="Arial" w:hAnsi="Arial" w:cs="Arial"/>
          <w:b/>
          <w:sz w:val="20"/>
          <w:szCs w:val="20"/>
        </w:rPr>
        <w:t xml:space="preserve"> Számla </w:t>
      </w:r>
      <w:r w:rsidR="00D87539">
        <w:rPr>
          <w:rFonts w:ascii="Arial" w:hAnsi="Arial" w:cs="Arial"/>
          <w:b/>
          <w:sz w:val="20"/>
          <w:szCs w:val="20"/>
        </w:rPr>
        <w:t>és betéti bankkártya</w:t>
      </w:r>
      <w:bookmarkEnd w:id="7"/>
    </w:p>
    <w:p w14:paraId="4102901E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Termékkód</w:t>
      </w:r>
    </w:p>
    <w:p w14:paraId="1A5FA96A" w14:textId="7A593B58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 xml:space="preserve">Közzététel </w:t>
      </w:r>
      <w:r w:rsidR="005C6FDA">
        <w:rPr>
          <w:rFonts w:ascii="Arial" w:hAnsi="Arial" w:cs="Arial"/>
          <w:sz w:val="20"/>
          <w:szCs w:val="20"/>
        </w:rPr>
        <w:t>időpontja</w:t>
      </w:r>
    </w:p>
    <w:p w14:paraId="62F30B2B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Hatálybalépés időpontja</w:t>
      </w:r>
    </w:p>
    <w:p w14:paraId="21004B49" w14:textId="77777777" w:rsidR="00517997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Módosítás oka</w:t>
      </w:r>
    </w:p>
    <w:p w14:paraId="2355011E" w14:textId="77777777" w:rsidR="00EC6CAB" w:rsidRDefault="00EC6CAB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Forgalmazott</w:t>
      </w:r>
      <w:r w:rsidR="00FA4F28">
        <w:rPr>
          <w:rFonts w:ascii="Arial" w:hAnsi="Arial" w:cs="Arial"/>
          <w:sz w:val="20"/>
          <w:szCs w:val="20"/>
        </w:rPr>
        <w:t xml:space="preserve"> státusz</w:t>
      </w:r>
    </w:p>
    <w:p w14:paraId="0F18AE53" w14:textId="77777777" w:rsidR="00CB2010" w:rsidRDefault="00CB2010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Minősített Fogyasztóbarát Folyószámla</w:t>
      </w:r>
    </w:p>
    <w:p w14:paraId="40E45223" w14:textId="77777777" w:rsidR="00830E87" w:rsidRPr="009B2746" w:rsidRDefault="00830E8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Számla/számlacsomag neve</w:t>
      </w:r>
    </w:p>
    <w:p w14:paraId="122FD419" w14:textId="77777777" w:rsidR="00517997" w:rsidRDefault="00517997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4FE86C38" w14:textId="77777777" w:rsidR="003A1A64" w:rsidRPr="001B488F" w:rsidRDefault="009B2746" w:rsidP="00192705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bookmarkStart w:id="8" w:name="_Hlk69728167"/>
      <w:r w:rsidRPr="009B2746">
        <w:rPr>
          <w:rFonts w:ascii="Arial" w:hAnsi="Arial" w:cs="Arial"/>
          <w:i/>
          <w:iCs/>
          <w:sz w:val="20"/>
          <w:szCs w:val="20"/>
        </w:rPr>
        <w:t>Számlára vonatkozó rész</w:t>
      </w:r>
      <w:r w:rsidR="00CB2010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</w:p>
    <w:bookmarkEnd w:id="8"/>
    <w:p w14:paraId="228C6F78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 típusa</w:t>
      </w:r>
    </w:p>
    <w:p w14:paraId="009D213E" w14:textId="4C46AB0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9" w:name="_Hlk77246561"/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2C0B54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minimális életkor (év)</w:t>
      </w:r>
    </w:p>
    <w:bookmarkEnd w:id="9"/>
    <w:p w14:paraId="2711086A" w14:textId="4E1B584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maximális életkor (év)</w:t>
      </w:r>
    </w:p>
    <w:p w14:paraId="537C8986" w14:textId="0A173D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minimális havi összege (Ft/hó)</w:t>
      </w:r>
    </w:p>
    <w:p w14:paraId="6BB4B5CD" w14:textId="388CA16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jóváírások száma (db)</w:t>
      </w:r>
    </w:p>
    <w:p w14:paraId="0EAF7302" w14:textId="061832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jellege</w:t>
      </w:r>
    </w:p>
    <w:p w14:paraId="7BDBDF2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0" w:name="_Hlk68289594"/>
      <w:r w:rsidRPr="003A1A64">
        <w:rPr>
          <w:rFonts w:ascii="Arial" w:hAnsi="Arial" w:cs="Arial"/>
          <w:sz w:val="20"/>
          <w:szCs w:val="20"/>
        </w:rPr>
        <w:t>Foglalkozás, státusz</w:t>
      </w:r>
      <w:bookmarkEnd w:id="10"/>
    </w:p>
    <w:p w14:paraId="3D0DBE2E" w14:textId="6947C35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Számlanyitáskor elhelyezendő minimális összeg (Ft)</w:t>
      </w:r>
    </w:p>
    <w:p w14:paraId="5345B5DD" w14:textId="011D2E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kritériumok</w:t>
      </w:r>
    </w:p>
    <w:p w14:paraId="345EC03E" w14:textId="579B4A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 díja (Ft)</w:t>
      </w:r>
    </w:p>
    <w:p w14:paraId="3201E603" w14:textId="7B738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lehetősége</w:t>
      </w:r>
    </w:p>
    <w:p w14:paraId="0DE1D29D" w14:textId="1905518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leírása</w:t>
      </w:r>
    </w:p>
    <w:p w14:paraId="2B599C7D" w14:textId="7C15DF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7D53DE1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típusa</w:t>
      </w:r>
    </w:p>
    <w:p w14:paraId="3AB3ABB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mértéke</w:t>
      </w:r>
    </w:p>
    <w:p w14:paraId="19D06B0C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1" w:name="_Hlk68288311"/>
      <w:r w:rsidRPr="003A1A64">
        <w:rPr>
          <w:rFonts w:ascii="Arial" w:hAnsi="Arial" w:cs="Arial"/>
          <w:sz w:val="20"/>
          <w:szCs w:val="20"/>
        </w:rPr>
        <w:t>Számlaváltás díja</w:t>
      </w:r>
      <w:bookmarkEnd w:id="11"/>
    </w:p>
    <w:p w14:paraId="6BA768B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2" w:name="_Hlk68288494"/>
      <w:r w:rsidRPr="003A1A64">
        <w:rPr>
          <w:rFonts w:ascii="Arial" w:hAnsi="Arial" w:cs="Arial"/>
          <w:sz w:val="20"/>
          <w:szCs w:val="20"/>
        </w:rPr>
        <w:t>Számlazárás díja, feltétele</w:t>
      </w:r>
      <w:bookmarkEnd w:id="12"/>
    </w:p>
    <w:p w14:paraId="10697859" w14:textId="6E336A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3" w:name="_Hlk68289550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Kamatfizetés gyakorisága</w:t>
      </w:r>
      <w:bookmarkEnd w:id="13"/>
    </w:p>
    <w:p w14:paraId="393A9A9E" w14:textId="459740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4" w:name="_Hlk68289802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típusa az összeg függvényében</w:t>
      </w:r>
      <w:bookmarkEnd w:id="14"/>
    </w:p>
    <w:p w14:paraId="184A604A" w14:textId="569552B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jellege</w:t>
      </w:r>
    </w:p>
    <w:p w14:paraId="785CB5E5" w14:textId="399243D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Kamatszámítás képlete</w:t>
      </w:r>
    </w:p>
    <w:p w14:paraId="17BB092E" w14:textId="3B416C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Kamatozással kapcsolatos megjegyzések</w:t>
      </w:r>
    </w:p>
    <w:p w14:paraId="7D5BEE44" w14:textId="57E817A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[1. összeg intervallum]</w:t>
      </w:r>
    </w:p>
    <w:p w14:paraId="4AD0AE9F" w14:textId="7DDFA3D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[1. összeg intervallum]</w:t>
      </w:r>
    </w:p>
    <w:p w14:paraId="42C7F6C8" w14:textId="079DC1A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[1. összeg intervallum]</w:t>
      </w:r>
    </w:p>
    <w:p w14:paraId="0C533B83" w14:textId="4A1B0D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[1. összeg intervallum]</w:t>
      </w:r>
    </w:p>
    <w:p w14:paraId="701ED6CC" w14:textId="0ADD9A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[2. összeg intervallum]</w:t>
      </w:r>
    </w:p>
    <w:p w14:paraId="6A233184" w14:textId="727C42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[2. összeg intervallum]</w:t>
      </w:r>
    </w:p>
    <w:p w14:paraId="632F73E3" w14:textId="241A2A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[2. összeg intervallum]</w:t>
      </w:r>
    </w:p>
    <w:p w14:paraId="2E7DAAA0" w14:textId="1ACEEE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[2. összeg intervallum]</w:t>
      </w:r>
    </w:p>
    <w:p w14:paraId="260789D4" w14:textId="0F8F8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[3. összeg intervallum]</w:t>
      </w:r>
    </w:p>
    <w:p w14:paraId="0A3F4B5B" w14:textId="10288A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[3. összeg intervallum]</w:t>
      </w:r>
    </w:p>
    <w:p w14:paraId="393AA485" w14:textId="7E5D4AC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[3. összeg intervallum]</w:t>
      </w:r>
    </w:p>
    <w:p w14:paraId="19C66094" w14:textId="5C0A305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[3. összeg intervallum]</w:t>
      </w:r>
    </w:p>
    <w:p w14:paraId="6A73D492" w14:textId="0DECA2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[4. összeg intervallum]</w:t>
      </w:r>
    </w:p>
    <w:p w14:paraId="78AED7D3" w14:textId="4A10405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[4. összeg intervallum]</w:t>
      </w:r>
    </w:p>
    <w:p w14:paraId="669AC458" w14:textId="6C80BE4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[4. összeg intervallum]</w:t>
      </w:r>
    </w:p>
    <w:p w14:paraId="5A6B4633" w14:textId="22110C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[4. összeg intervallum]</w:t>
      </w:r>
    </w:p>
    <w:p w14:paraId="6070F163" w14:textId="032022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[5. összeg intervallum]</w:t>
      </w:r>
    </w:p>
    <w:p w14:paraId="67E93B27" w14:textId="02EB0B1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[5. összeg intervallum]</w:t>
      </w:r>
    </w:p>
    <w:p w14:paraId="798F3F5A" w14:textId="0E1560A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[5. összeg intervallum]</w:t>
      </w:r>
    </w:p>
    <w:p w14:paraId="077E4706" w14:textId="6528C0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[5. összeg intervallum]</w:t>
      </w:r>
    </w:p>
    <w:p w14:paraId="1277773E" w14:textId="677B18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</w:t>
      </w:r>
    </w:p>
    <w:p w14:paraId="0C2632A2" w14:textId="785B215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 leírása</w:t>
      </w:r>
    </w:p>
    <w:p w14:paraId="307131AA" w14:textId="5B1B83F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</w:t>
      </w:r>
    </w:p>
    <w:p w14:paraId="018B252C" w14:textId="49A16CF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 leírása</w:t>
      </w:r>
    </w:p>
    <w:p w14:paraId="521DB75D" w14:textId="50DE5D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</w:t>
      </w:r>
    </w:p>
    <w:p w14:paraId="59105555" w14:textId="7DBCB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 leírása</w:t>
      </w:r>
    </w:p>
    <w:p w14:paraId="62A68E6B" w14:textId="4B0B691E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</w:t>
      </w:r>
    </w:p>
    <w:p w14:paraId="2AB29855" w14:textId="0FCC93E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Aláíró SMS üzenet</w:t>
      </w:r>
    </w:p>
    <w:p w14:paraId="208AB937" w14:textId="3653670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Korlátlan SMS-szolgáltatás leírása</w:t>
      </w:r>
    </w:p>
    <w:p w14:paraId="04F03FA3" w14:textId="38A53EE8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kártyahasználatra vonatkozó SMS-szolgáltatás leírása</w:t>
      </w:r>
    </w:p>
    <w:p w14:paraId="0FC5FCBA" w14:textId="366B1450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számlahasználatra vonatkozó SMS-szolgáltatás leírása</w:t>
      </w:r>
    </w:p>
    <w:p w14:paraId="397D1B00" w14:textId="76C6E184" w:rsidR="003A1A64" w:rsidRDefault="003A1A64" w:rsidP="00192705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Kártya- és számlahasználatra vonatkozó SMS-szolgáltatás leírása</w:t>
      </w:r>
    </w:p>
    <w:p w14:paraId="0F81A805" w14:textId="53B685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 </w:t>
      </w:r>
      <w:bookmarkStart w:id="15" w:name="_Hlk70002440"/>
      <w:r w:rsidRPr="003A1A64">
        <w:rPr>
          <w:rFonts w:ascii="Arial" w:hAnsi="Arial" w:cs="Arial"/>
          <w:sz w:val="20"/>
          <w:szCs w:val="20"/>
        </w:rPr>
        <w:t>egyéb megjegyzés</w:t>
      </w:r>
      <w:bookmarkEnd w:id="15"/>
    </w:p>
    <w:p w14:paraId="7C177332" w14:textId="1C240D6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</w:t>
      </w:r>
    </w:p>
    <w:p w14:paraId="2AAB4BE3" w14:textId="2E23C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leírása</w:t>
      </w:r>
    </w:p>
    <w:p w14:paraId="088B0DB9" w14:textId="2CDC04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havidíja</w:t>
      </w:r>
    </w:p>
    <w:p w14:paraId="599A25E8" w14:textId="0FA35E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számla</w:t>
      </w:r>
    </w:p>
    <w:p w14:paraId="09AD1BDD" w14:textId="09742E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számlák leírása</w:t>
      </w:r>
    </w:p>
    <w:p w14:paraId="511293F3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</w:t>
      </w:r>
    </w:p>
    <w:p w14:paraId="50C2A0A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leírása (kezdeményezhető tranzakciók)</w:t>
      </w:r>
    </w:p>
    <w:p w14:paraId="559901A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havidíja</w:t>
      </w:r>
    </w:p>
    <w:p w14:paraId="69E224BC" w14:textId="491C3C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3A826C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</w:t>
      </w:r>
    </w:p>
    <w:p w14:paraId="04E54C8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leírása</w:t>
      </w:r>
    </w:p>
    <w:p w14:paraId="6BB5D0E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havidíja</w:t>
      </w:r>
    </w:p>
    <w:p w14:paraId="391B088D" w14:textId="5B4CD7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6" w:name="_Hlk68298032"/>
      <w:r w:rsidRPr="003A1A64">
        <w:rPr>
          <w:rFonts w:ascii="Arial" w:hAnsi="Arial" w:cs="Arial"/>
          <w:sz w:val="20"/>
          <w:szCs w:val="20"/>
        </w:rPr>
        <w:t xml:space="preserve">Mobilbanki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  <w:bookmarkEnd w:id="16"/>
    </w:p>
    <w:p w14:paraId="5D23E7B5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7" w:name="_Hlk68298086"/>
      <w:r w:rsidRPr="003A1A64">
        <w:rPr>
          <w:rFonts w:ascii="Arial" w:hAnsi="Arial" w:cs="Arial"/>
          <w:sz w:val="20"/>
          <w:szCs w:val="20"/>
        </w:rPr>
        <w:t>Számlához kapcsolódó betéti bankkártyák igénybevétele</w:t>
      </w:r>
      <w:bookmarkEnd w:id="17"/>
    </w:p>
    <w:p w14:paraId="457CE67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8" w:name="_Hlk68298170"/>
      <w:r w:rsidRPr="003A1A64">
        <w:rPr>
          <w:rFonts w:ascii="Arial" w:hAnsi="Arial" w:cs="Arial"/>
          <w:sz w:val="20"/>
          <w:szCs w:val="20"/>
        </w:rPr>
        <w:t>Számlához kapcsolódó betéti bankkártyák leírása</w:t>
      </w:r>
      <w:bookmarkEnd w:id="18"/>
    </w:p>
    <w:p w14:paraId="63A249A8" w14:textId="2DF42C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9" w:name="_Hlk68298416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Rendelkező megadása leírás</w:t>
      </w:r>
      <w:bookmarkEnd w:id="19"/>
    </w:p>
    <w:p w14:paraId="63F0977B" w14:textId="0B52A2E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0" w:name="_Hlk68299703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Haláleseti rendelkező leírás</w:t>
      </w:r>
      <w:bookmarkEnd w:id="20"/>
    </w:p>
    <w:p w14:paraId="1FF047A4" w14:textId="7C3FC0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1" w:name="_Hlk68299755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Társtulajdonos megadása</w:t>
      </w:r>
      <w:bookmarkEnd w:id="21"/>
    </w:p>
    <w:p w14:paraId="5FF91F04" w14:textId="34BC2C6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2" w:name="_Hlk68299810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kiegészítő szolgáltatások</w:t>
      </w:r>
      <w:bookmarkEnd w:id="22"/>
    </w:p>
    <w:p w14:paraId="7327BE6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3" w:name="_Hlk68299882"/>
      <w:r w:rsidRPr="003A1A64">
        <w:rPr>
          <w:rFonts w:ascii="Arial" w:hAnsi="Arial" w:cs="Arial"/>
          <w:sz w:val="20"/>
          <w:szCs w:val="20"/>
        </w:rPr>
        <w:t>Egyéb díjak</w:t>
      </w:r>
      <w:bookmarkEnd w:id="23"/>
    </w:p>
    <w:p w14:paraId="56BF9EF3" w14:textId="320146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4" w:name="_Hlk6830012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termék?</w:t>
      </w:r>
      <w:bookmarkEnd w:id="24"/>
    </w:p>
    <w:p w14:paraId="1041B91B" w14:textId="76028A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5" w:name="_Hlk6830026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leírása</w:t>
      </w:r>
      <w:bookmarkEnd w:id="25"/>
    </w:p>
    <w:p w14:paraId="4466F8B5" w14:textId="5A7FE80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6" w:name="_Hlk68300329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feltétele</w:t>
      </w:r>
      <w:bookmarkEnd w:id="26"/>
    </w:p>
    <w:p w14:paraId="3D5FFE90" w14:textId="77F49EA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7" w:name="_Hlk6830038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kezdete</w:t>
      </w:r>
      <w:bookmarkEnd w:id="27"/>
    </w:p>
    <w:p w14:paraId="26B5A6BE" w14:textId="7E77EF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8" w:name="_Hlk68300433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vége</w:t>
      </w:r>
      <w:bookmarkEnd w:id="28"/>
    </w:p>
    <w:p w14:paraId="21CA84F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9" w:name="_Hlk68299961"/>
      <w:r w:rsidRPr="003A1A64">
        <w:rPr>
          <w:rFonts w:ascii="Arial" w:hAnsi="Arial" w:cs="Arial"/>
          <w:sz w:val="20"/>
          <w:szCs w:val="20"/>
        </w:rPr>
        <w:t>Egyéb megjegyzések</w:t>
      </w:r>
      <w:bookmarkEnd w:id="29"/>
    </w:p>
    <w:p w14:paraId="715CC01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0" w:name="_Hlk68300005"/>
      <w:r w:rsidRPr="003A1A64">
        <w:rPr>
          <w:rFonts w:ascii="Arial" w:hAnsi="Arial" w:cs="Arial"/>
          <w:sz w:val="20"/>
          <w:szCs w:val="20"/>
        </w:rPr>
        <w:t>Hiperhivatkozás</w:t>
      </w:r>
      <w:bookmarkEnd w:id="30"/>
    </w:p>
    <w:p w14:paraId="0E41241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papír alapú kivonattal</w:t>
      </w:r>
    </w:p>
    <w:p w14:paraId="74117C8F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elektronikus kivonattal</w:t>
      </w:r>
    </w:p>
    <w:p w14:paraId="5DE478B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Készpénzbefizetés bankfiókban</w:t>
      </w:r>
    </w:p>
    <w:p w14:paraId="20F85E4D" w14:textId="4064F2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1" w:name="_Hlk70003323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31"/>
    </w:p>
    <w:p w14:paraId="73466492" w14:textId="7BC52A3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ATM-ből</w:t>
      </w:r>
    </w:p>
    <w:p w14:paraId="6E8D2282" w14:textId="55F2B4A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ATM-ből</w:t>
      </w:r>
    </w:p>
    <w:p w14:paraId="3771BD9A" w14:textId="5B09A8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külföldi ATM-ből</w:t>
      </w:r>
    </w:p>
    <w:p w14:paraId="218397D6" w14:textId="1C8AD4A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2" w:name="_Hlk70003511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32"/>
    </w:p>
    <w:p w14:paraId="5064ACE1" w14:textId="150C47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3" w:name="_Hlk70003647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fiókban</w:t>
      </w:r>
      <w:bookmarkEnd w:id="33"/>
    </w:p>
    <w:p w14:paraId="41492029" w14:textId="1318703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4" w:name="_Hlk70003901"/>
      <w:r w:rsidRPr="003A1A64">
        <w:rPr>
          <w:rFonts w:ascii="Arial" w:hAnsi="Arial" w:cs="Arial"/>
          <w:sz w:val="20"/>
          <w:szCs w:val="20"/>
        </w:rPr>
        <w:t>külföldi fiókban</w:t>
      </w:r>
      <w:bookmarkEnd w:id="34"/>
    </w:p>
    <w:p w14:paraId="2D63985E" w14:textId="39AFF8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0D90EF6" w14:textId="2A06E598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021FD1C8" w14:textId="65A2B95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19BF940A" w14:textId="2EACC5C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59F07D1" w14:textId="352D0D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20FBD902" w14:textId="1C74AAF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78C0F3C5" w14:textId="42D0362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1D54C8CD" w14:textId="48BB31C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8A81A3E" w14:textId="507108B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44039816" w14:textId="2B244E9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8EE5C7B" w14:textId="0386F3F7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B5EC861" w14:textId="47CCFB0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E3A0815" w14:textId="1DC80AC6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354D51C" w14:textId="1E521A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88077F3" w14:textId="4ED858B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3868AE2" w14:textId="625A672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B8ABF44" w14:textId="1C03F8A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74D87242" w14:textId="1BCBB2F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EA45706" w14:textId="4AAABD25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71AB3D32" w14:textId="5E331C9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15793F6" w14:textId="7B54244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7D41451" w14:textId="47BC12C9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belföldön</w:t>
      </w:r>
    </w:p>
    <w:p w14:paraId="0E1C3A00" w14:textId="1EFA76D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külföldön</w:t>
      </w:r>
    </w:p>
    <w:p w14:paraId="6BE9CBEB" w14:textId="65FFE7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5" w:name="_Hlk70004365"/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papír alapon</w:t>
      </w:r>
      <w:bookmarkEnd w:id="35"/>
    </w:p>
    <w:p w14:paraId="0340DFE0" w14:textId="2573EA6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6" w:name="_Hlk70004679"/>
      <w:r w:rsidRPr="003A1A64">
        <w:rPr>
          <w:rFonts w:ascii="Arial" w:hAnsi="Arial" w:cs="Arial"/>
          <w:sz w:val="20"/>
          <w:szCs w:val="20"/>
        </w:rPr>
        <w:t>elektronikusan</w:t>
      </w:r>
      <w:bookmarkEnd w:id="36"/>
    </w:p>
    <w:p w14:paraId="6AD93E4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küldésének díja</w:t>
      </w:r>
    </w:p>
    <w:p w14:paraId="2B36586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fogadásának díja</w:t>
      </w:r>
    </w:p>
    <w:p w14:paraId="5EEB0E1C" w14:textId="77777777" w:rsidR="009B2746" w:rsidRDefault="009B2746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7A893111" w14:textId="77777777" w:rsidR="009B2746" w:rsidRPr="009B2746" w:rsidRDefault="009B2746" w:rsidP="00192705">
      <w:pPr>
        <w:pStyle w:val="Default"/>
        <w:ind w:left="709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37" w:name="_Hlk69739752"/>
      <w:r w:rsidRPr="009B2746">
        <w:rPr>
          <w:rFonts w:ascii="Arial" w:hAnsi="Arial" w:cs="Arial"/>
          <w:bCs/>
          <w:i/>
          <w:iCs/>
          <w:sz w:val="20"/>
          <w:szCs w:val="20"/>
        </w:rPr>
        <w:t xml:space="preserve">Számlahasználat költségei </w:t>
      </w:r>
      <w:bookmarkStart w:id="38" w:name="_Hlk69725512"/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>algoritmussal megadandó</w:t>
      </w:r>
      <w:r w:rsidR="006515BB">
        <w:rPr>
          <w:rFonts w:ascii="Arial" w:hAnsi="Arial" w:cs="Arial"/>
          <w:bCs/>
          <w:i/>
          <w:iCs/>
          <w:sz w:val="20"/>
          <w:szCs w:val="20"/>
        </w:rPr>
        <w:t>,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  <w:bookmarkEnd w:id="37"/>
      <w:bookmarkEnd w:id="38"/>
      <w:r w:rsidRPr="009B2746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7C2C64C4" w14:textId="361EC4A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E229C54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Egyes szolgáltatások havi díja összesen</w:t>
      </w:r>
    </w:p>
    <w:p w14:paraId="20D4165D" w14:textId="29DDC29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36AAB15" w14:textId="3B7F06D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E31E812" w14:textId="1335C30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A0D128" w14:textId="108830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384C478" w14:textId="53ACE42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</w:t>
      </w:r>
    </w:p>
    <w:p w14:paraId="477220BC" w14:textId="2AB949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05EB0EE" w14:textId="213E752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B64BC3" w14:textId="21CE522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B85659D" w14:textId="0333807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3797FDDF" w14:textId="69D3E8D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5CF31293" w14:textId="0199306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741C84F0" w14:textId="6CE24F7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0524EED7" w14:textId="410F21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4EB671F" w14:textId="7C7BB99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5E0193C" w14:textId="1E168A30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0134C7C6" w14:textId="3698C6FC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60E0BA83" w14:textId="5B646C3A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28602DA7" w14:textId="556AC1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CC41A7D" w14:textId="0461962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A38F770" w14:textId="2EC9A45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6796F35" w14:textId="08B27F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BAC3733" w14:textId="42D0B4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68CE4510" w14:textId="5B9FC1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C3C7717" w14:textId="1AD62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6B185FF" w14:textId="2490B54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236E5CE8" w14:textId="5E86388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BEEFEE1" w14:textId="5E33A2E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7AB4EC54" w14:textId="7DFD6E8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9DB569E" w14:textId="7E861F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E96A7DE" w14:textId="7A72CE5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>bankkártya nélkül bankfiókban</w:t>
      </w:r>
      <w:r w:rsidRPr="003A1A64">
        <w:rPr>
          <w:rFonts w:ascii="Arial" w:hAnsi="Arial" w:cs="Arial"/>
          <w:sz w:val="20"/>
          <w:szCs w:val="20"/>
        </w:rPr>
        <w:t xml:space="preserve">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4B2B987" w14:textId="2163721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7844DA1" w14:textId="7F1BDD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9A2EE4F" w14:textId="6B0D63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A9D17DA" w14:textId="7BBC487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</w:t>
      </w:r>
    </w:p>
    <w:p w14:paraId="37A8E727" w14:textId="01358FF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</w:t>
      </w:r>
    </w:p>
    <w:p w14:paraId="65B89EA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Akcióval elért megtakarítás összege</w:t>
      </w:r>
    </w:p>
    <w:p w14:paraId="76AB648D" w14:textId="7B963FC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83D670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havi díja összesen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A6C12D" w14:textId="3A5F6E0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4DAD51" w14:textId="7A0D28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FEF1AF" w14:textId="65E3695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8AD10A" w14:textId="604DD8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82603E" w14:textId="2575681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B33524" w14:textId="242698D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0A816A" w14:textId="77C328B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13A975" w14:textId="14FD7A1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58C159" w14:textId="5B4202E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BFE56FD" w14:textId="0E76080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5BF1B8" w14:textId="611E992E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>betéti</w:t>
      </w:r>
      <w:r w:rsidR="00F63A0E" w:rsidRPr="005C6FDA">
        <w:rPr>
          <w:rFonts w:ascii="Arial" w:hAnsi="Arial" w:cs="Arial"/>
          <w:sz w:val="20"/>
          <w:szCs w:val="20"/>
        </w:rPr>
        <w:t xml:space="preserve"> </w:t>
      </w:r>
      <w:r w:rsidRPr="005C6FDA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 w:rsidRPr="00A716C9">
        <w:rPr>
          <w:rFonts w:ascii="Arial" w:hAnsi="Arial" w:cs="Arial"/>
          <w:sz w:val="20"/>
          <w:szCs w:val="20"/>
        </w:rPr>
        <w:t>teljesítése</w:t>
      </w:r>
      <w:r w:rsidRPr="00A716C9">
        <w:rPr>
          <w:rFonts w:ascii="Arial" w:hAnsi="Arial" w:cs="Arial"/>
          <w:sz w:val="20"/>
          <w:szCs w:val="20"/>
        </w:rPr>
        <w:t xml:space="preserve"> esetén)</w:t>
      </w:r>
    </w:p>
    <w:p w14:paraId="6D54D018" w14:textId="6DE7731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9C02805" w14:textId="633743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CC3909" w14:textId="5A2363A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A752F5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4B4D35B" w14:textId="0B371670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181D0FAB" w14:textId="44B5BD97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2DEEE325" w14:textId="3FDAB746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408CDBFB" w14:textId="4E1A8F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E00858" w14:textId="55602E8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AD01D9" w14:textId="65E4F12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2C8846" w14:textId="1B03C99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2749FDF" w14:textId="7B59AC0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2621ED" w14:textId="3A2A54C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4F05ADC" w14:textId="050319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DA9AFE" w14:textId="62E501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478B96C" w14:textId="06850B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6E3215" w14:textId="390D3DD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844543" w14:textId="4C092A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62226F" w14:textId="16BBFD4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FE958" w14:textId="44F12B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114CED" w:rsidRPr="00A716C9">
        <w:rPr>
          <w:rFonts w:ascii="Arial" w:hAnsi="Arial" w:cs="Arial"/>
          <w:sz w:val="20"/>
          <w:szCs w:val="20"/>
        </w:rPr>
        <w:t xml:space="preserve">betéti </w:t>
      </w:r>
      <w:r w:rsidRPr="005C6FDA">
        <w:rPr>
          <w:rFonts w:ascii="Arial" w:hAnsi="Arial" w:cs="Arial"/>
          <w:sz w:val="20"/>
          <w:szCs w:val="20"/>
        </w:rPr>
        <w:t>bankkártya nélkül</w:t>
      </w:r>
      <w:r w:rsidRPr="003A1A64">
        <w:rPr>
          <w:rFonts w:ascii="Arial" w:hAnsi="Arial" w:cs="Arial"/>
          <w:sz w:val="20"/>
          <w:szCs w:val="20"/>
        </w:rPr>
        <w:t xml:space="preserve"> bankfiókban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37B9E5" w14:textId="733191E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FE379BB" w14:textId="4FB64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1D85F" w14:textId="1DC502E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967B64" w14:textId="2A0E18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708A516" w14:textId="70DCF0AC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709D9FD" w14:textId="3896C423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 xml:space="preserve">Kínált </w:t>
      </w:r>
      <w:r w:rsidR="00CF6EB2" w:rsidRPr="00065CD5">
        <w:rPr>
          <w:rFonts w:ascii="Arial" w:hAnsi="Arial" w:cs="Arial"/>
          <w:sz w:val="20"/>
          <w:szCs w:val="20"/>
        </w:rPr>
        <w:t>SMS-</w:t>
      </w:r>
      <w:r w:rsidRPr="00065CD5">
        <w:rPr>
          <w:rFonts w:ascii="Arial" w:hAnsi="Arial" w:cs="Arial"/>
          <w:sz w:val="20"/>
          <w:szCs w:val="20"/>
        </w:rPr>
        <w:t>szolgáltatás</w:t>
      </w:r>
    </w:p>
    <w:p w14:paraId="61B21D33" w14:textId="77777777" w:rsidR="003A1A64" w:rsidRDefault="003A1A64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09171010" w14:textId="77777777" w:rsidR="00517997" w:rsidRPr="005C6FDA" w:rsidRDefault="00517997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A716C9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 w:rsidR="00CB2010" w:rsidRPr="00A716C9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  <w:r w:rsidRPr="005C6FDA">
        <w:rPr>
          <w:rFonts w:ascii="Arial" w:hAnsi="Arial" w:cs="Arial"/>
          <w:i/>
          <w:iCs/>
          <w:sz w:val="20"/>
          <w:szCs w:val="20"/>
        </w:rPr>
        <w:t>:</w:t>
      </w:r>
    </w:p>
    <w:p w14:paraId="54CFE3D1" w14:textId="62491B1C" w:rsidR="006B7114" w:rsidRPr="00A716C9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9" w:name="_Hlk68536768"/>
      <w:r w:rsidRPr="00A716C9">
        <w:rPr>
          <w:rFonts w:ascii="Arial" w:hAnsi="Arial" w:cs="Arial"/>
          <w:sz w:val="20"/>
          <w:szCs w:val="20"/>
        </w:rPr>
        <w:t>Betéti</w:t>
      </w:r>
      <w:r w:rsidR="00A752F5" w:rsidRPr="00A716C9">
        <w:rPr>
          <w:rFonts w:ascii="Arial" w:hAnsi="Arial" w:cs="Arial"/>
          <w:sz w:val="20"/>
          <w:szCs w:val="20"/>
        </w:rPr>
        <w:t xml:space="preserve"> bank</w:t>
      </w:r>
      <w:r w:rsidRPr="00A716C9">
        <w:rPr>
          <w:rFonts w:ascii="Arial" w:hAnsi="Arial" w:cs="Arial"/>
          <w:sz w:val="20"/>
          <w:szCs w:val="20"/>
        </w:rPr>
        <w:t>kártya neve</w:t>
      </w:r>
      <w:bookmarkEnd w:id="39"/>
    </w:p>
    <w:p w14:paraId="4663B6FF" w14:textId="192031BB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0" w:name="_Hlk6853679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kibocsátó neve</w:t>
      </w:r>
      <w:bookmarkEnd w:id="40"/>
    </w:p>
    <w:p w14:paraId="7A7027F4" w14:textId="66B3919A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1" w:name="_Hlk68536863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típusa</w:t>
      </w:r>
      <w:bookmarkEnd w:id="41"/>
    </w:p>
    <w:p w14:paraId="3BB9BB3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2" w:name="_Hlk68537168"/>
      <w:r w:rsidRPr="006B7114">
        <w:rPr>
          <w:rFonts w:ascii="Arial" w:hAnsi="Arial" w:cs="Arial"/>
          <w:sz w:val="20"/>
          <w:szCs w:val="20"/>
        </w:rPr>
        <w:t>Digitalizálható betéti bankkártya</w:t>
      </w:r>
      <w:bookmarkEnd w:id="42"/>
    </w:p>
    <w:p w14:paraId="5F51204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3" w:name="_Hlk68537225"/>
      <w:r w:rsidRPr="006B7114">
        <w:rPr>
          <w:rFonts w:ascii="Arial" w:hAnsi="Arial" w:cs="Arial"/>
          <w:sz w:val="20"/>
          <w:szCs w:val="20"/>
        </w:rPr>
        <w:t>Digitalizálható betéti bankkártya leírása</w:t>
      </w:r>
      <w:bookmarkEnd w:id="43"/>
    </w:p>
    <w:p w14:paraId="464F123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Érintőkártya</w:t>
      </w:r>
    </w:p>
    <w:p w14:paraId="627A8F16" w14:textId="319E87E2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gyártási/kibocsátási díja</w:t>
      </w:r>
    </w:p>
    <w:p w14:paraId="12D0274C" w14:textId="2F3BB0C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első éves díja</w:t>
      </w:r>
    </w:p>
    <w:p w14:paraId="56803C17" w14:textId="1A4642B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második éves díja</w:t>
      </w:r>
    </w:p>
    <w:p w14:paraId="108E2203" w14:textId="0226B59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harmadik éves díja</w:t>
      </w:r>
    </w:p>
    <w:p w14:paraId="37BB96E5" w14:textId="1BFBFD5F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4" w:name="_Hlk6853742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érvényességének időtartama</w:t>
      </w:r>
      <w:bookmarkEnd w:id="44"/>
    </w:p>
    <w:p w14:paraId="3298A5CF" w14:textId="0BA8151D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5" w:name="_Hlk68537939"/>
      <w:r w:rsidRPr="006B7114">
        <w:rPr>
          <w:rFonts w:ascii="Arial" w:hAnsi="Arial" w:cs="Arial"/>
          <w:sz w:val="20"/>
          <w:szCs w:val="20"/>
        </w:rPr>
        <w:t xml:space="preserve">Igénylés feltételei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nyitó/fedezeti összeg</w:t>
      </w:r>
      <w:bookmarkEnd w:id="45"/>
    </w:p>
    <w:p w14:paraId="251DCF24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6" w:name="_Hlk68537813"/>
      <w:r w:rsidRPr="006B7114">
        <w:rPr>
          <w:rFonts w:ascii="Arial" w:hAnsi="Arial" w:cs="Arial"/>
          <w:sz w:val="20"/>
          <w:szCs w:val="20"/>
        </w:rPr>
        <w:t>Egyszeri díjak</w:t>
      </w:r>
      <w:bookmarkEnd w:id="46"/>
    </w:p>
    <w:p w14:paraId="03A062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7" w:name="_Hlk68538408"/>
      <w:r w:rsidRPr="006B7114">
        <w:rPr>
          <w:rFonts w:ascii="Arial" w:hAnsi="Arial" w:cs="Arial"/>
          <w:sz w:val="20"/>
          <w:szCs w:val="20"/>
        </w:rPr>
        <w:t>Napi vásárlási limit darabszáma</w:t>
      </w:r>
      <w:bookmarkEnd w:id="47"/>
    </w:p>
    <w:p w14:paraId="3AFD500A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8" w:name="_Hlk68538468"/>
      <w:r w:rsidRPr="006B7114">
        <w:rPr>
          <w:rFonts w:ascii="Arial" w:hAnsi="Arial" w:cs="Arial"/>
          <w:sz w:val="20"/>
          <w:szCs w:val="20"/>
        </w:rPr>
        <w:t>Napi vásárlási limit összege</w:t>
      </w:r>
      <w:bookmarkEnd w:id="48"/>
    </w:p>
    <w:p w14:paraId="22F4595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9" w:name="_Hlk68538524"/>
      <w:r w:rsidRPr="006B7114">
        <w:rPr>
          <w:rFonts w:ascii="Arial" w:hAnsi="Arial" w:cs="Arial"/>
          <w:sz w:val="20"/>
          <w:szCs w:val="20"/>
        </w:rPr>
        <w:t>Vásárlási limitmódosítás díja (papír alapon (fiókban), telefonon, elektronikusan)</w:t>
      </w:r>
      <w:bookmarkEnd w:id="49"/>
    </w:p>
    <w:p w14:paraId="1315147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0" w:name="_Hlk68538477"/>
      <w:r w:rsidRPr="006B7114">
        <w:rPr>
          <w:rFonts w:ascii="Arial" w:hAnsi="Arial" w:cs="Arial"/>
          <w:sz w:val="20"/>
          <w:szCs w:val="20"/>
        </w:rPr>
        <w:t>Napi készpénzfelvételi limit darabszáma</w:t>
      </w:r>
      <w:bookmarkEnd w:id="50"/>
    </w:p>
    <w:p w14:paraId="2ABDC36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1" w:name="_Hlk68538507"/>
      <w:r w:rsidRPr="006B7114">
        <w:rPr>
          <w:rFonts w:ascii="Arial" w:hAnsi="Arial" w:cs="Arial"/>
          <w:sz w:val="20"/>
          <w:szCs w:val="20"/>
        </w:rPr>
        <w:t>Napi készpénzfelvételi limit összege</w:t>
      </w:r>
      <w:bookmarkEnd w:id="51"/>
    </w:p>
    <w:p w14:paraId="4CFD775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2" w:name="_Hlk68538515"/>
      <w:r w:rsidRPr="006B7114">
        <w:rPr>
          <w:rFonts w:ascii="Arial" w:hAnsi="Arial" w:cs="Arial"/>
          <w:sz w:val="20"/>
          <w:szCs w:val="20"/>
        </w:rPr>
        <w:t>Készpénzfelvételi limitmódosítás díja (papír alapon (fiókban), telefonon, elektronikusan)</w:t>
      </w:r>
      <w:bookmarkEnd w:id="52"/>
    </w:p>
    <w:p w14:paraId="32D9392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3" w:name="_Hlk68539405"/>
      <w:r w:rsidRPr="006B7114">
        <w:rPr>
          <w:rFonts w:ascii="Arial" w:hAnsi="Arial" w:cs="Arial"/>
          <w:sz w:val="20"/>
          <w:szCs w:val="20"/>
        </w:rPr>
        <w:t>Társkártya kapcsolódási lehetőség</w:t>
      </w:r>
      <w:bookmarkEnd w:id="53"/>
    </w:p>
    <w:p w14:paraId="5272452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4" w:name="_Hlk68539456"/>
      <w:r w:rsidRPr="006B7114">
        <w:rPr>
          <w:rFonts w:ascii="Arial" w:hAnsi="Arial" w:cs="Arial"/>
          <w:sz w:val="20"/>
          <w:szCs w:val="20"/>
        </w:rPr>
        <w:t>Társkártya bemutatása</w:t>
      </w:r>
      <w:bookmarkEnd w:id="54"/>
    </w:p>
    <w:p w14:paraId="04D343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5" w:name="_Hlk68539063"/>
      <w:r w:rsidRPr="006B7114">
        <w:rPr>
          <w:rFonts w:ascii="Arial" w:hAnsi="Arial" w:cs="Arial"/>
          <w:sz w:val="20"/>
          <w:szCs w:val="20"/>
        </w:rPr>
        <w:t>Egyéb megjegyzés</w:t>
      </w:r>
      <w:bookmarkEnd w:id="55"/>
    </w:p>
    <w:p w14:paraId="37DEF0D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Hiperhivatkozás</w:t>
      </w:r>
    </w:p>
    <w:p w14:paraId="7ECB32FC" w14:textId="77777777" w:rsidR="00CB2010" w:rsidRDefault="00CB2010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546FF28B" w14:textId="77777777" w:rsidR="00CB2010" w:rsidRPr="00CB2010" w:rsidRDefault="00CB2010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517997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A34CDE">
        <w:rPr>
          <w:rFonts w:ascii="Arial" w:hAnsi="Arial" w:cs="Arial"/>
          <w:bCs/>
          <w:i/>
          <w:iCs/>
          <w:sz w:val="20"/>
          <w:szCs w:val="20"/>
        </w:rPr>
        <w:t xml:space="preserve">algoritmussal megadandó,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</w:p>
    <w:p w14:paraId="65B8A838" w14:textId="77777777" w:rsidR="00CB2010" w:rsidRDefault="00CB2010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Elsődleges</w:t>
      </w:r>
      <w:r>
        <w:rPr>
          <w:rFonts w:ascii="Arial" w:hAnsi="Arial" w:cs="Arial"/>
          <w:sz w:val="20"/>
          <w:szCs w:val="20"/>
        </w:rPr>
        <w:t xml:space="preserve"> betéti bank</w:t>
      </w:r>
      <w:r w:rsidRPr="006B7114">
        <w:rPr>
          <w:rFonts w:ascii="Arial" w:hAnsi="Arial" w:cs="Arial"/>
          <w:sz w:val="20"/>
          <w:szCs w:val="20"/>
        </w:rPr>
        <w:t>kártya</w:t>
      </w:r>
    </w:p>
    <w:p w14:paraId="781A517E" w14:textId="1C609256" w:rsidR="006B7114" w:rsidRPr="00AD5F3C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AD5F3C">
        <w:rPr>
          <w:rFonts w:ascii="Arial" w:hAnsi="Arial" w:cs="Arial"/>
          <w:sz w:val="20"/>
          <w:szCs w:val="20"/>
        </w:rPr>
        <w:t>Betéti b</w:t>
      </w:r>
      <w:r w:rsidR="006B7114" w:rsidRPr="00AD5F3C">
        <w:rPr>
          <w:rFonts w:ascii="Arial" w:hAnsi="Arial" w:cs="Arial"/>
          <w:sz w:val="20"/>
          <w:szCs w:val="20"/>
        </w:rPr>
        <w:t xml:space="preserve">ankkártya díjai </w:t>
      </w:r>
      <w:r w:rsidR="002A4F11" w:rsidRPr="00AD5F3C">
        <w:rPr>
          <w:rFonts w:ascii="Arial" w:hAnsi="Arial" w:cs="Arial"/>
          <w:sz w:val="20"/>
          <w:szCs w:val="20"/>
        </w:rPr>
        <w:t>–</w:t>
      </w:r>
      <w:r w:rsidR="006B7114" w:rsidRPr="00AD5F3C">
        <w:rPr>
          <w:rFonts w:ascii="Arial" w:hAnsi="Arial" w:cs="Arial"/>
          <w:sz w:val="20"/>
          <w:szCs w:val="20"/>
        </w:rPr>
        <w:t xml:space="preserve"> éves</w:t>
      </w:r>
    </w:p>
    <w:p w14:paraId="24B55738" w14:textId="5D4E3553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5BDFD057" w14:textId="7FF7B7AC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34488102" w14:textId="77777777" w:rsidR="006B7114" w:rsidRPr="006B7114" w:rsidRDefault="006B7114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Összesen - éves költségek</w:t>
      </w:r>
    </w:p>
    <w:p w14:paraId="5C89F6AD" w14:textId="72D8BF57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33C93998" w14:textId="00315788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49B34187" w14:textId="17E31D13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7CE5B28E" w14:textId="79ED508E" w:rsidR="00517997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éves költségek (standard díjjal, feltétel nem teljesítése esetén)</w:t>
      </w:r>
    </w:p>
    <w:p w14:paraId="203844AF" w14:textId="0AEF42D2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Kártyatípust kérte</w:t>
      </w:r>
    </w:p>
    <w:p w14:paraId="427AD358" w14:textId="69218E91" w:rsidR="00AB6AA3" w:rsidRPr="00065CD5" w:rsidRDefault="00AB6AA3" w:rsidP="00AB6AA3">
      <w:pPr>
        <w:spacing w:after="0"/>
        <w:rPr>
          <w:rFonts w:ascii="Arial" w:hAnsi="Arial" w:cs="Arial"/>
          <w:sz w:val="20"/>
          <w:szCs w:val="20"/>
        </w:rPr>
      </w:pPr>
    </w:p>
    <w:p w14:paraId="47674800" w14:textId="5C30510F" w:rsidR="00AB6AA3" w:rsidRPr="00065CD5" w:rsidRDefault="00AB6AA3" w:rsidP="000A7796">
      <w:pPr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065CD5">
        <w:rPr>
          <w:rFonts w:ascii="Arial" w:hAnsi="Arial" w:cs="Arial"/>
          <w:i/>
          <w:iCs/>
          <w:sz w:val="20"/>
          <w:szCs w:val="20"/>
        </w:rPr>
        <w:t>Számlára és betéti bankkártyára vonatkozó rész</w:t>
      </w:r>
    </w:p>
    <w:p w14:paraId="094DEB06" w14:textId="7126398D" w:rsidR="00AB6AA3" w:rsidRPr="00065CD5" w:rsidRDefault="00AB6AA3" w:rsidP="00AB6AA3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Ajánlatadás</w:t>
      </w:r>
    </w:p>
    <w:p w14:paraId="12FFDB9D" w14:textId="77777777" w:rsidR="00517997" w:rsidRPr="00595969" w:rsidRDefault="00517997" w:rsidP="00B668FF">
      <w:pPr>
        <w:pStyle w:val="Listaszerbekezds"/>
        <w:spacing w:after="0"/>
        <w:ind w:left="0"/>
        <w:rPr>
          <w:rFonts w:ascii="Arial" w:hAnsi="Arial" w:cs="Arial"/>
          <w:sz w:val="20"/>
          <w:szCs w:val="20"/>
        </w:rPr>
      </w:pPr>
    </w:p>
    <w:p w14:paraId="7C98CA68" w14:textId="77777777" w:rsidR="00B668FF" w:rsidRPr="00595969" w:rsidRDefault="00B668FF" w:rsidP="00DE2FE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C2D6A1" w14:textId="08BACA09" w:rsidR="00B668FF" w:rsidRPr="00757892" w:rsidRDefault="00B668FF" w:rsidP="00757892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757892">
        <w:rPr>
          <w:rFonts w:ascii="Arial" w:hAnsi="Arial" w:cs="Arial"/>
          <w:b/>
          <w:sz w:val="20"/>
          <w:szCs w:val="20"/>
        </w:rPr>
        <w:t>Általános intézményi adatok</w:t>
      </w:r>
      <w:r w:rsidR="002926C1" w:rsidRPr="00757892">
        <w:rPr>
          <w:rFonts w:ascii="Arial" w:hAnsi="Arial" w:cs="Arial"/>
          <w:b/>
          <w:sz w:val="20"/>
          <w:szCs w:val="20"/>
        </w:rPr>
        <w:t xml:space="preserve"> ─</w:t>
      </w:r>
      <w:r w:rsidR="00A35779" w:rsidRPr="00757892">
        <w:rPr>
          <w:rFonts w:ascii="Arial" w:hAnsi="Arial" w:cs="Arial"/>
          <w:b/>
          <w:sz w:val="20"/>
          <w:szCs w:val="20"/>
        </w:rPr>
        <w:t xml:space="preserve"> </w:t>
      </w:r>
      <w:r w:rsidR="00AD531B" w:rsidRPr="00757892">
        <w:rPr>
          <w:rFonts w:ascii="Arial" w:hAnsi="Arial" w:cs="Arial"/>
          <w:b/>
          <w:sz w:val="20"/>
          <w:szCs w:val="20"/>
        </w:rPr>
        <w:t>A szolgáltatáscsomagot igénybe vevők száma</w:t>
      </w:r>
    </w:p>
    <w:p w14:paraId="76AC7130" w14:textId="1F6A50BB" w:rsidR="00BE3034" w:rsidRPr="002F585F" w:rsidRDefault="00BE3034" w:rsidP="00757892">
      <w:pPr>
        <w:pStyle w:val="Listaszerbekezds"/>
        <w:rPr>
          <w:rFonts w:ascii="Arial" w:hAnsi="Arial" w:cs="Arial"/>
          <w:b/>
          <w:sz w:val="20"/>
          <w:szCs w:val="20"/>
        </w:rPr>
      </w:pPr>
    </w:p>
    <w:sectPr w:rsidR="00BE3034" w:rsidRPr="002F585F" w:rsidSect="009D0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032E" w14:textId="77777777" w:rsidR="000E527D" w:rsidRDefault="000E527D" w:rsidP="008A3F61">
      <w:pPr>
        <w:spacing w:after="0" w:line="240" w:lineRule="auto"/>
      </w:pPr>
      <w:r>
        <w:separator/>
      </w:r>
    </w:p>
  </w:endnote>
  <w:endnote w:type="continuationSeparator" w:id="0">
    <w:p w14:paraId="2B1CBEBE" w14:textId="77777777" w:rsidR="000E527D" w:rsidRDefault="000E527D" w:rsidP="008A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322B" w14:textId="77777777" w:rsidR="000E527D" w:rsidRDefault="000E527D" w:rsidP="008A3F61">
      <w:pPr>
        <w:spacing w:after="0" w:line="240" w:lineRule="auto"/>
      </w:pPr>
      <w:r>
        <w:separator/>
      </w:r>
    </w:p>
  </w:footnote>
  <w:footnote w:type="continuationSeparator" w:id="0">
    <w:p w14:paraId="6EFBA558" w14:textId="77777777" w:rsidR="000E527D" w:rsidRDefault="000E527D" w:rsidP="008A3F61">
      <w:pPr>
        <w:spacing w:after="0" w:line="240" w:lineRule="auto"/>
      </w:pPr>
      <w:r>
        <w:continuationSeparator/>
      </w:r>
    </w:p>
  </w:footnote>
  <w:footnote w:id="1">
    <w:p w14:paraId="74822677" w14:textId="77777777" w:rsidR="00F322E4" w:rsidRPr="00595969" w:rsidRDefault="00F322E4" w:rsidP="007C64E6">
      <w:pPr>
        <w:pStyle w:val="Lbjegyzetszveg"/>
        <w:jc w:val="both"/>
        <w:rPr>
          <w:rFonts w:ascii="Arial" w:hAnsi="Arial" w:cs="Arial"/>
        </w:rPr>
      </w:pPr>
      <w:r w:rsidRPr="00595969">
        <w:rPr>
          <w:rStyle w:val="Lbjegyzet-hivatkozs"/>
          <w:rFonts w:ascii="Arial" w:hAnsi="Arial" w:cs="Arial"/>
        </w:rPr>
        <w:footnoteRef/>
      </w:r>
      <w:r w:rsidRPr="00595969">
        <w:rPr>
          <w:rFonts w:ascii="Arial" w:hAnsi="Arial" w:cs="Arial"/>
        </w:rPr>
        <w:t xml:space="preserve"> </w:t>
      </w:r>
      <w:r w:rsidRPr="00867B0E">
        <w:rPr>
          <w:rFonts w:ascii="Arial" w:hAnsi="Arial" w:cs="Arial"/>
          <w:sz w:val="18"/>
        </w:rPr>
        <w:t>A hitelintézettel egyenértékű prudenciális szabályozásnak megfelelő pénzügyi vállalkozások nem kötelezettek a számlatermék adatszolgáltatásra.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536C"/>
    <w:multiLevelType w:val="hybridMultilevel"/>
    <w:tmpl w:val="2A1607D2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F2DD4"/>
    <w:multiLevelType w:val="hybridMultilevel"/>
    <w:tmpl w:val="C44658DC"/>
    <w:lvl w:ilvl="0" w:tplc="040E000F">
      <w:start w:val="1"/>
      <w:numFmt w:val="decimal"/>
      <w:lvlText w:val="%1."/>
      <w:lvlJc w:val="left"/>
      <w:pPr>
        <w:ind w:left="3338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A90665"/>
    <w:multiLevelType w:val="hybridMultilevel"/>
    <w:tmpl w:val="F2CAF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3163E"/>
    <w:multiLevelType w:val="hybridMultilevel"/>
    <w:tmpl w:val="B026552E"/>
    <w:lvl w:ilvl="0" w:tplc="A202B906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E395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B8128D"/>
    <w:multiLevelType w:val="hybridMultilevel"/>
    <w:tmpl w:val="3B14D5F4"/>
    <w:lvl w:ilvl="0" w:tplc="7F0EAC36">
      <w:start w:val="1"/>
      <w:numFmt w:val="lowerRoman"/>
      <w:lvlText w:val="%1."/>
      <w:lvlJc w:val="left"/>
      <w:pPr>
        <w:ind w:left="2421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A2841EB"/>
    <w:multiLevelType w:val="hybridMultilevel"/>
    <w:tmpl w:val="507E4D9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C7567A"/>
    <w:multiLevelType w:val="hybridMultilevel"/>
    <w:tmpl w:val="B8AAC460"/>
    <w:lvl w:ilvl="0" w:tplc="040E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649B0"/>
    <w:multiLevelType w:val="hybridMultilevel"/>
    <w:tmpl w:val="503A2EBA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45329E"/>
    <w:multiLevelType w:val="hybridMultilevel"/>
    <w:tmpl w:val="F392E930"/>
    <w:lvl w:ilvl="0" w:tplc="51047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B3FD8"/>
    <w:multiLevelType w:val="multilevel"/>
    <w:tmpl w:val="B030B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F5D2254"/>
    <w:multiLevelType w:val="hybridMultilevel"/>
    <w:tmpl w:val="48900F6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7">
      <w:start w:val="1"/>
      <w:numFmt w:val="lowerLetter"/>
      <w:lvlText w:val="%2)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611B8"/>
    <w:multiLevelType w:val="hybridMultilevel"/>
    <w:tmpl w:val="9E3AAF60"/>
    <w:lvl w:ilvl="0" w:tplc="631A5D10">
      <w:start w:val="2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6CD70E9"/>
    <w:multiLevelType w:val="hybridMultilevel"/>
    <w:tmpl w:val="AF7CA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625FA2">
      <w:start w:val="1"/>
      <w:numFmt w:val="lowerRoman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F3AA2"/>
    <w:multiLevelType w:val="hybridMultilevel"/>
    <w:tmpl w:val="4F1C501A"/>
    <w:lvl w:ilvl="0" w:tplc="B0EAB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743BA"/>
    <w:multiLevelType w:val="hybridMultilevel"/>
    <w:tmpl w:val="01B25976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D2C62F3"/>
    <w:multiLevelType w:val="hybridMultilevel"/>
    <w:tmpl w:val="9350D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72DFF"/>
    <w:multiLevelType w:val="hybridMultilevel"/>
    <w:tmpl w:val="F19A3350"/>
    <w:lvl w:ilvl="0" w:tplc="22929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611D4"/>
    <w:multiLevelType w:val="hybridMultilevel"/>
    <w:tmpl w:val="6748CD76"/>
    <w:lvl w:ilvl="0" w:tplc="1B9A221E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1760B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28038FA"/>
    <w:multiLevelType w:val="hybridMultilevel"/>
    <w:tmpl w:val="70EA4FEE"/>
    <w:lvl w:ilvl="0" w:tplc="59E076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52F5F"/>
    <w:multiLevelType w:val="hybridMultilevel"/>
    <w:tmpl w:val="AB06B850"/>
    <w:lvl w:ilvl="0" w:tplc="86D8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C65A1"/>
    <w:multiLevelType w:val="hybridMultilevel"/>
    <w:tmpl w:val="84425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7AD6"/>
    <w:multiLevelType w:val="hybridMultilevel"/>
    <w:tmpl w:val="538A59A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3935A7"/>
    <w:multiLevelType w:val="hybridMultilevel"/>
    <w:tmpl w:val="675C939C"/>
    <w:lvl w:ilvl="0" w:tplc="EB968A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670FF7"/>
    <w:multiLevelType w:val="hybridMultilevel"/>
    <w:tmpl w:val="62FAB01A"/>
    <w:lvl w:ilvl="0" w:tplc="D222E91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1152C8D"/>
    <w:multiLevelType w:val="hybridMultilevel"/>
    <w:tmpl w:val="C0C4C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929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612F9"/>
    <w:multiLevelType w:val="hybridMultilevel"/>
    <w:tmpl w:val="3AD2E120"/>
    <w:lvl w:ilvl="0" w:tplc="040E0013">
      <w:start w:val="1"/>
      <w:numFmt w:val="upperRoman"/>
      <w:lvlText w:val="%1."/>
      <w:lvlJc w:val="right"/>
      <w:pPr>
        <w:ind w:left="2520" w:hanging="360"/>
      </w:p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32244860"/>
    <w:multiLevelType w:val="multilevel"/>
    <w:tmpl w:val="9EE4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2CC042A"/>
    <w:multiLevelType w:val="multilevel"/>
    <w:tmpl w:val="F49CA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38665E36"/>
    <w:multiLevelType w:val="hybridMultilevel"/>
    <w:tmpl w:val="2FA2D412"/>
    <w:lvl w:ilvl="0" w:tplc="FC8E8D5A">
      <w:start w:val="1"/>
      <w:numFmt w:val="lowerRoman"/>
      <w:lvlText w:val="%1."/>
      <w:lvlJc w:val="left"/>
      <w:pPr>
        <w:ind w:left="29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31" w15:restartNumberingAfterBreak="0">
    <w:nsid w:val="3ABD20EA"/>
    <w:multiLevelType w:val="hybridMultilevel"/>
    <w:tmpl w:val="B928D5C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3B963AA7"/>
    <w:multiLevelType w:val="hybridMultilevel"/>
    <w:tmpl w:val="1C461392"/>
    <w:lvl w:ilvl="0" w:tplc="74DA3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FB4164"/>
    <w:multiLevelType w:val="hybridMultilevel"/>
    <w:tmpl w:val="32845E18"/>
    <w:lvl w:ilvl="0" w:tplc="6056540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B30649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396499"/>
    <w:multiLevelType w:val="hybridMultilevel"/>
    <w:tmpl w:val="347E2FE8"/>
    <w:lvl w:ilvl="0" w:tplc="35A6A0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A213CD"/>
    <w:multiLevelType w:val="hybridMultilevel"/>
    <w:tmpl w:val="C676391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30301D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49E3181"/>
    <w:multiLevelType w:val="hybridMultilevel"/>
    <w:tmpl w:val="1DCA1362"/>
    <w:lvl w:ilvl="0" w:tplc="01D6E9F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4A8168B"/>
    <w:multiLevelType w:val="hybridMultilevel"/>
    <w:tmpl w:val="10F4A5D2"/>
    <w:lvl w:ilvl="0" w:tplc="AAF292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46364F58"/>
    <w:multiLevelType w:val="hybridMultilevel"/>
    <w:tmpl w:val="58F2C8F6"/>
    <w:lvl w:ilvl="0" w:tplc="3314F898">
      <w:start w:val="1"/>
      <w:numFmt w:val="lowerRoman"/>
      <w:lvlText w:val="%1."/>
      <w:lvlJc w:val="left"/>
      <w:pPr>
        <w:ind w:left="2985" w:hanging="720"/>
      </w:pPr>
      <w:rPr>
        <w:rFonts w:ascii="Arial" w:eastAsia="Calibri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1" w15:restartNumberingAfterBreak="0">
    <w:nsid w:val="48256CE2"/>
    <w:multiLevelType w:val="hybridMultilevel"/>
    <w:tmpl w:val="EA66E1C4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4E98532E"/>
    <w:multiLevelType w:val="hybridMultilevel"/>
    <w:tmpl w:val="B42A2C1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2B6744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5B69D7"/>
    <w:multiLevelType w:val="hybridMultilevel"/>
    <w:tmpl w:val="545A996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6B3771"/>
    <w:multiLevelType w:val="hybridMultilevel"/>
    <w:tmpl w:val="6C1C0F8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3A5E7C"/>
    <w:multiLevelType w:val="hybridMultilevel"/>
    <w:tmpl w:val="917CD820"/>
    <w:lvl w:ilvl="0" w:tplc="70D6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A9752E"/>
    <w:multiLevelType w:val="hybridMultilevel"/>
    <w:tmpl w:val="E2CC7242"/>
    <w:lvl w:ilvl="0" w:tplc="396A1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2D1E85"/>
    <w:multiLevelType w:val="hybridMultilevel"/>
    <w:tmpl w:val="E0CC90F2"/>
    <w:lvl w:ilvl="0" w:tplc="FF24B1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D94098"/>
    <w:multiLevelType w:val="hybridMultilevel"/>
    <w:tmpl w:val="05481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26EFB"/>
    <w:multiLevelType w:val="hybridMultilevel"/>
    <w:tmpl w:val="CBCCC8F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3127391"/>
    <w:multiLevelType w:val="hybridMultilevel"/>
    <w:tmpl w:val="BF9AF21E"/>
    <w:lvl w:ilvl="0" w:tplc="357E7F9A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397566"/>
    <w:multiLevelType w:val="hybridMultilevel"/>
    <w:tmpl w:val="38F223F0"/>
    <w:lvl w:ilvl="0" w:tplc="5EB6C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993662"/>
    <w:multiLevelType w:val="hybridMultilevel"/>
    <w:tmpl w:val="05A859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9D132B"/>
    <w:multiLevelType w:val="hybridMultilevel"/>
    <w:tmpl w:val="2070C0A4"/>
    <w:lvl w:ilvl="0" w:tplc="4B428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8A00C4D"/>
    <w:multiLevelType w:val="hybridMultilevel"/>
    <w:tmpl w:val="47F4B29A"/>
    <w:lvl w:ilvl="0" w:tplc="040E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76278A"/>
    <w:multiLevelType w:val="hybridMultilevel"/>
    <w:tmpl w:val="37D2E0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024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D1043"/>
    <w:multiLevelType w:val="hybridMultilevel"/>
    <w:tmpl w:val="3C1A1D1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E1A3A56"/>
    <w:multiLevelType w:val="hybridMultilevel"/>
    <w:tmpl w:val="2EC49F56"/>
    <w:lvl w:ilvl="0" w:tplc="F9607B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ED407FE"/>
    <w:multiLevelType w:val="hybridMultilevel"/>
    <w:tmpl w:val="955214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CC4187"/>
    <w:multiLevelType w:val="hybridMultilevel"/>
    <w:tmpl w:val="412C92C8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BD3BCD"/>
    <w:multiLevelType w:val="hybridMultilevel"/>
    <w:tmpl w:val="AACE569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5756512"/>
    <w:multiLevelType w:val="hybridMultilevel"/>
    <w:tmpl w:val="6E5C3E9C"/>
    <w:lvl w:ilvl="0" w:tplc="36E4441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5982BD9"/>
    <w:multiLevelType w:val="hybridMultilevel"/>
    <w:tmpl w:val="BD003AFA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7E04315D"/>
    <w:multiLevelType w:val="hybridMultilevel"/>
    <w:tmpl w:val="A5343D00"/>
    <w:lvl w:ilvl="0" w:tplc="0028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EA25BE0"/>
    <w:multiLevelType w:val="hybridMultilevel"/>
    <w:tmpl w:val="39283A86"/>
    <w:lvl w:ilvl="0" w:tplc="7572F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EDC24F3"/>
    <w:multiLevelType w:val="hybridMultilevel"/>
    <w:tmpl w:val="50FC65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2251">
    <w:abstractNumId w:val="21"/>
  </w:num>
  <w:num w:numId="2" w16cid:durableId="215507781">
    <w:abstractNumId w:val="22"/>
  </w:num>
  <w:num w:numId="3" w16cid:durableId="1987317053">
    <w:abstractNumId w:val="26"/>
  </w:num>
  <w:num w:numId="4" w16cid:durableId="858085210">
    <w:abstractNumId w:val="9"/>
  </w:num>
  <w:num w:numId="5" w16cid:durableId="2141805729">
    <w:abstractNumId w:val="33"/>
  </w:num>
  <w:num w:numId="6" w16cid:durableId="1166215166">
    <w:abstractNumId w:val="46"/>
  </w:num>
  <w:num w:numId="7" w16cid:durableId="171380418">
    <w:abstractNumId w:val="7"/>
  </w:num>
  <w:num w:numId="8" w16cid:durableId="2145006237">
    <w:abstractNumId w:val="27"/>
  </w:num>
  <w:num w:numId="9" w16cid:durableId="1367095418">
    <w:abstractNumId w:val="23"/>
  </w:num>
  <w:num w:numId="10" w16cid:durableId="1503081880">
    <w:abstractNumId w:val="34"/>
  </w:num>
  <w:num w:numId="11" w16cid:durableId="749078777">
    <w:abstractNumId w:val="52"/>
  </w:num>
  <w:num w:numId="12" w16cid:durableId="38944220">
    <w:abstractNumId w:val="3"/>
  </w:num>
  <w:num w:numId="13" w16cid:durableId="686909081">
    <w:abstractNumId w:val="47"/>
  </w:num>
  <w:num w:numId="14" w16cid:durableId="958991633">
    <w:abstractNumId w:val="4"/>
  </w:num>
  <w:num w:numId="15" w16cid:durableId="110319587">
    <w:abstractNumId w:val="54"/>
  </w:num>
  <w:num w:numId="16" w16cid:durableId="485509274">
    <w:abstractNumId w:val="58"/>
  </w:num>
  <w:num w:numId="17" w16cid:durableId="687028241">
    <w:abstractNumId w:val="64"/>
  </w:num>
  <w:num w:numId="18" w16cid:durableId="1275676754">
    <w:abstractNumId w:val="32"/>
  </w:num>
  <w:num w:numId="19" w16cid:durableId="1067608747">
    <w:abstractNumId w:val="65"/>
  </w:num>
  <w:num w:numId="20" w16cid:durableId="2006013125">
    <w:abstractNumId w:val="17"/>
  </w:num>
  <w:num w:numId="21" w16cid:durableId="1872454263">
    <w:abstractNumId w:val="61"/>
  </w:num>
  <w:num w:numId="22" w16cid:durableId="395931359">
    <w:abstractNumId w:val="11"/>
  </w:num>
  <w:num w:numId="23" w16cid:durableId="1858737591">
    <w:abstractNumId w:val="35"/>
  </w:num>
  <w:num w:numId="24" w16cid:durableId="1717046441">
    <w:abstractNumId w:val="40"/>
  </w:num>
  <w:num w:numId="25" w16cid:durableId="92632437">
    <w:abstractNumId w:val="30"/>
  </w:num>
  <w:num w:numId="26" w16cid:durableId="377048377">
    <w:abstractNumId w:val="25"/>
  </w:num>
  <w:num w:numId="27" w16cid:durableId="650907577">
    <w:abstractNumId w:val="24"/>
  </w:num>
  <w:num w:numId="28" w16cid:durableId="1006055382">
    <w:abstractNumId w:val="56"/>
  </w:num>
  <w:num w:numId="29" w16cid:durableId="2754838">
    <w:abstractNumId w:val="55"/>
  </w:num>
  <w:num w:numId="30" w16cid:durableId="46488838">
    <w:abstractNumId w:val="53"/>
  </w:num>
  <w:num w:numId="31" w16cid:durableId="697901079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 w16cid:durableId="1277640506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261524509">
    <w:abstractNumId w:val="6"/>
  </w:num>
  <w:num w:numId="34" w16cid:durableId="2097358458">
    <w:abstractNumId w:val="0"/>
  </w:num>
  <w:num w:numId="35" w16cid:durableId="2069723573">
    <w:abstractNumId w:val="60"/>
  </w:num>
  <w:num w:numId="36" w16cid:durableId="691303370">
    <w:abstractNumId w:val="36"/>
  </w:num>
  <w:num w:numId="37" w16cid:durableId="64954811">
    <w:abstractNumId w:val="10"/>
  </w:num>
  <w:num w:numId="38" w16cid:durableId="495808323">
    <w:abstractNumId w:val="20"/>
  </w:num>
  <w:num w:numId="39" w16cid:durableId="1156458717">
    <w:abstractNumId w:val="62"/>
  </w:num>
  <w:num w:numId="40" w16cid:durableId="1549300195">
    <w:abstractNumId w:val="31"/>
  </w:num>
  <w:num w:numId="41" w16cid:durableId="1516961874">
    <w:abstractNumId w:val="39"/>
  </w:num>
  <w:num w:numId="42" w16cid:durableId="1395741669">
    <w:abstractNumId w:val="15"/>
  </w:num>
  <w:num w:numId="43" w16cid:durableId="405539187">
    <w:abstractNumId w:val="63"/>
  </w:num>
  <w:num w:numId="44" w16cid:durableId="708190778">
    <w:abstractNumId w:val="5"/>
  </w:num>
  <w:num w:numId="45" w16cid:durableId="292830676">
    <w:abstractNumId w:val="38"/>
  </w:num>
  <w:num w:numId="46" w16cid:durableId="980958573">
    <w:abstractNumId w:val="48"/>
  </w:num>
  <w:num w:numId="47" w16cid:durableId="1549951974">
    <w:abstractNumId w:val="14"/>
  </w:num>
  <w:num w:numId="48" w16cid:durableId="1476876965">
    <w:abstractNumId w:val="41"/>
  </w:num>
  <w:num w:numId="49" w16cid:durableId="880871565">
    <w:abstractNumId w:val="24"/>
    <w:lvlOverride w:ilvl="0">
      <w:startOverride w:val="5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68504722">
    <w:abstractNumId w:val="13"/>
  </w:num>
  <w:num w:numId="51" w16cid:durableId="125781262">
    <w:abstractNumId w:val="50"/>
  </w:num>
  <w:num w:numId="52" w16cid:durableId="157426635">
    <w:abstractNumId w:val="44"/>
  </w:num>
  <w:num w:numId="53" w16cid:durableId="115755397">
    <w:abstractNumId w:val="8"/>
  </w:num>
  <w:num w:numId="54" w16cid:durableId="22286473">
    <w:abstractNumId w:val="12"/>
  </w:num>
  <w:num w:numId="55" w16cid:durableId="304815386">
    <w:abstractNumId w:val="57"/>
  </w:num>
  <w:num w:numId="56" w16cid:durableId="2106338481">
    <w:abstractNumId w:val="2"/>
  </w:num>
  <w:num w:numId="57" w16cid:durableId="1829243119">
    <w:abstractNumId w:val="49"/>
  </w:num>
  <w:num w:numId="58" w16cid:durableId="1611663950">
    <w:abstractNumId w:val="45"/>
  </w:num>
  <w:num w:numId="59" w16cid:durableId="1881280092">
    <w:abstractNumId w:val="59"/>
  </w:num>
  <w:num w:numId="60" w16cid:durableId="1848933736">
    <w:abstractNumId w:val="66"/>
  </w:num>
  <w:num w:numId="61" w16cid:durableId="1248347637">
    <w:abstractNumId w:val="16"/>
  </w:num>
  <w:num w:numId="62" w16cid:durableId="760219254">
    <w:abstractNumId w:val="19"/>
  </w:num>
  <w:num w:numId="63" w16cid:durableId="1173644954">
    <w:abstractNumId w:val="37"/>
  </w:num>
  <w:num w:numId="64" w16cid:durableId="420612260">
    <w:abstractNumId w:val="43"/>
  </w:num>
  <w:num w:numId="65" w16cid:durableId="1810240501">
    <w:abstractNumId w:val="18"/>
  </w:num>
  <w:num w:numId="66" w16cid:durableId="2109618571">
    <w:abstractNumId w:val="51"/>
  </w:num>
  <w:num w:numId="67" w16cid:durableId="572856750">
    <w:abstractNumId w:val="28"/>
  </w:num>
  <w:num w:numId="68" w16cid:durableId="1636761934">
    <w:abstractNumId w:val="29"/>
  </w:num>
  <w:num w:numId="69" w16cid:durableId="1385135122">
    <w:abstractNumId w:val="49"/>
  </w:num>
  <w:num w:numId="70" w16cid:durableId="923224443">
    <w:abstractNumId w:val="42"/>
  </w:num>
  <w:num w:numId="71" w16cid:durableId="125391054">
    <w:abstractNumId w:val="1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95"/>
    <w:rsid w:val="000039DB"/>
    <w:rsid w:val="00004013"/>
    <w:rsid w:val="0002232B"/>
    <w:rsid w:val="000261DF"/>
    <w:rsid w:val="0003228C"/>
    <w:rsid w:val="00040840"/>
    <w:rsid w:val="000422C2"/>
    <w:rsid w:val="00045282"/>
    <w:rsid w:val="000461B6"/>
    <w:rsid w:val="0004641D"/>
    <w:rsid w:val="000509E4"/>
    <w:rsid w:val="0006065D"/>
    <w:rsid w:val="000607BD"/>
    <w:rsid w:val="000623D6"/>
    <w:rsid w:val="00065CD5"/>
    <w:rsid w:val="00065E60"/>
    <w:rsid w:val="00066988"/>
    <w:rsid w:val="000708A4"/>
    <w:rsid w:val="00070C10"/>
    <w:rsid w:val="00071A79"/>
    <w:rsid w:val="000727E9"/>
    <w:rsid w:val="000735FE"/>
    <w:rsid w:val="00087F6D"/>
    <w:rsid w:val="000906D3"/>
    <w:rsid w:val="000916DD"/>
    <w:rsid w:val="00093487"/>
    <w:rsid w:val="000937DC"/>
    <w:rsid w:val="00093A80"/>
    <w:rsid w:val="000A4D83"/>
    <w:rsid w:val="000A632F"/>
    <w:rsid w:val="000A6547"/>
    <w:rsid w:val="000A7796"/>
    <w:rsid w:val="000B3D0D"/>
    <w:rsid w:val="000B3DC3"/>
    <w:rsid w:val="000C010B"/>
    <w:rsid w:val="000C29C5"/>
    <w:rsid w:val="000C4685"/>
    <w:rsid w:val="000C5C8C"/>
    <w:rsid w:val="000C7D40"/>
    <w:rsid w:val="000D39CA"/>
    <w:rsid w:val="000E116D"/>
    <w:rsid w:val="000E1650"/>
    <w:rsid w:val="000E24DD"/>
    <w:rsid w:val="000E312B"/>
    <w:rsid w:val="000E527D"/>
    <w:rsid w:val="000F6609"/>
    <w:rsid w:val="001002CB"/>
    <w:rsid w:val="001003FA"/>
    <w:rsid w:val="00103A52"/>
    <w:rsid w:val="00104D50"/>
    <w:rsid w:val="00113201"/>
    <w:rsid w:val="00114CED"/>
    <w:rsid w:val="0011521B"/>
    <w:rsid w:val="00120C06"/>
    <w:rsid w:val="00121B7D"/>
    <w:rsid w:val="00123CA7"/>
    <w:rsid w:val="0012448C"/>
    <w:rsid w:val="001313EE"/>
    <w:rsid w:val="0013189D"/>
    <w:rsid w:val="0013463C"/>
    <w:rsid w:val="00137574"/>
    <w:rsid w:val="00137976"/>
    <w:rsid w:val="00144D57"/>
    <w:rsid w:val="001474C9"/>
    <w:rsid w:val="001518D3"/>
    <w:rsid w:val="00152144"/>
    <w:rsid w:val="00165F61"/>
    <w:rsid w:val="00166292"/>
    <w:rsid w:val="001733F9"/>
    <w:rsid w:val="00180775"/>
    <w:rsid w:val="001813DA"/>
    <w:rsid w:val="00183137"/>
    <w:rsid w:val="00187FD8"/>
    <w:rsid w:val="00190851"/>
    <w:rsid w:val="001909B5"/>
    <w:rsid w:val="00192705"/>
    <w:rsid w:val="001962C6"/>
    <w:rsid w:val="00197CD8"/>
    <w:rsid w:val="00197F9C"/>
    <w:rsid w:val="001A42C2"/>
    <w:rsid w:val="001A4F4E"/>
    <w:rsid w:val="001A7471"/>
    <w:rsid w:val="001A7542"/>
    <w:rsid w:val="001B488F"/>
    <w:rsid w:val="001B5107"/>
    <w:rsid w:val="001C11C2"/>
    <w:rsid w:val="001C4DBE"/>
    <w:rsid w:val="001D288B"/>
    <w:rsid w:val="001D2B18"/>
    <w:rsid w:val="001D712D"/>
    <w:rsid w:val="001E0FA1"/>
    <w:rsid w:val="001E58C5"/>
    <w:rsid w:val="001F33AB"/>
    <w:rsid w:val="001F793E"/>
    <w:rsid w:val="002002A3"/>
    <w:rsid w:val="002056D8"/>
    <w:rsid w:val="002074ED"/>
    <w:rsid w:val="002115DC"/>
    <w:rsid w:val="002216AC"/>
    <w:rsid w:val="0023062E"/>
    <w:rsid w:val="00234C9B"/>
    <w:rsid w:val="002420F5"/>
    <w:rsid w:val="00247054"/>
    <w:rsid w:val="002510E0"/>
    <w:rsid w:val="00260857"/>
    <w:rsid w:val="00262B71"/>
    <w:rsid w:val="0026649C"/>
    <w:rsid w:val="002665BA"/>
    <w:rsid w:val="0027129A"/>
    <w:rsid w:val="00272C68"/>
    <w:rsid w:val="00273D8D"/>
    <w:rsid w:val="0027670C"/>
    <w:rsid w:val="0028024A"/>
    <w:rsid w:val="00285185"/>
    <w:rsid w:val="00285D89"/>
    <w:rsid w:val="002926C1"/>
    <w:rsid w:val="00293AC0"/>
    <w:rsid w:val="00295D0E"/>
    <w:rsid w:val="00295DBA"/>
    <w:rsid w:val="00297266"/>
    <w:rsid w:val="002A4F11"/>
    <w:rsid w:val="002A53EA"/>
    <w:rsid w:val="002A612A"/>
    <w:rsid w:val="002B5677"/>
    <w:rsid w:val="002B6069"/>
    <w:rsid w:val="002B76B6"/>
    <w:rsid w:val="002C04BC"/>
    <w:rsid w:val="002C0B54"/>
    <w:rsid w:val="002C1465"/>
    <w:rsid w:val="002C15B0"/>
    <w:rsid w:val="002D1334"/>
    <w:rsid w:val="002D1B60"/>
    <w:rsid w:val="002D394D"/>
    <w:rsid w:val="002D3D37"/>
    <w:rsid w:val="002D542D"/>
    <w:rsid w:val="002D754A"/>
    <w:rsid w:val="002F294B"/>
    <w:rsid w:val="002F585F"/>
    <w:rsid w:val="002F6566"/>
    <w:rsid w:val="002F740C"/>
    <w:rsid w:val="00300789"/>
    <w:rsid w:val="003017B9"/>
    <w:rsid w:val="00305060"/>
    <w:rsid w:val="00307BF1"/>
    <w:rsid w:val="00310983"/>
    <w:rsid w:val="00310E4F"/>
    <w:rsid w:val="003131C1"/>
    <w:rsid w:val="003144B7"/>
    <w:rsid w:val="003256EB"/>
    <w:rsid w:val="003300C3"/>
    <w:rsid w:val="00336B3A"/>
    <w:rsid w:val="00340495"/>
    <w:rsid w:val="003417C3"/>
    <w:rsid w:val="00353211"/>
    <w:rsid w:val="003558E2"/>
    <w:rsid w:val="00357312"/>
    <w:rsid w:val="003576DF"/>
    <w:rsid w:val="00361366"/>
    <w:rsid w:val="00363627"/>
    <w:rsid w:val="00363A81"/>
    <w:rsid w:val="003642F2"/>
    <w:rsid w:val="00364FC4"/>
    <w:rsid w:val="00367464"/>
    <w:rsid w:val="0038181E"/>
    <w:rsid w:val="00381A79"/>
    <w:rsid w:val="0038390E"/>
    <w:rsid w:val="003861CD"/>
    <w:rsid w:val="003956CE"/>
    <w:rsid w:val="003A0AF9"/>
    <w:rsid w:val="003A0FB6"/>
    <w:rsid w:val="003A1213"/>
    <w:rsid w:val="003A1471"/>
    <w:rsid w:val="003A16BE"/>
    <w:rsid w:val="003A198D"/>
    <w:rsid w:val="003A19D3"/>
    <w:rsid w:val="003A1A64"/>
    <w:rsid w:val="003A26F8"/>
    <w:rsid w:val="003A6F18"/>
    <w:rsid w:val="003B2435"/>
    <w:rsid w:val="003B2650"/>
    <w:rsid w:val="003B5969"/>
    <w:rsid w:val="003C0691"/>
    <w:rsid w:val="003C1BBE"/>
    <w:rsid w:val="003C3B00"/>
    <w:rsid w:val="003C4556"/>
    <w:rsid w:val="003C6624"/>
    <w:rsid w:val="003D03B6"/>
    <w:rsid w:val="003D490C"/>
    <w:rsid w:val="003D5A98"/>
    <w:rsid w:val="003E1CA6"/>
    <w:rsid w:val="003E2D3F"/>
    <w:rsid w:val="003E2F5C"/>
    <w:rsid w:val="003E7C70"/>
    <w:rsid w:val="003F679B"/>
    <w:rsid w:val="00400B51"/>
    <w:rsid w:val="00400F03"/>
    <w:rsid w:val="00403BCB"/>
    <w:rsid w:val="0040402E"/>
    <w:rsid w:val="0041390B"/>
    <w:rsid w:val="00416505"/>
    <w:rsid w:val="004204DE"/>
    <w:rsid w:val="00430BD8"/>
    <w:rsid w:val="00431230"/>
    <w:rsid w:val="004325DC"/>
    <w:rsid w:val="004337C2"/>
    <w:rsid w:val="0043539C"/>
    <w:rsid w:val="004404D9"/>
    <w:rsid w:val="0044310E"/>
    <w:rsid w:val="00444073"/>
    <w:rsid w:val="004539A8"/>
    <w:rsid w:val="00460357"/>
    <w:rsid w:val="0046653B"/>
    <w:rsid w:val="00474693"/>
    <w:rsid w:val="0048046E"/>
    <w:rsid w:val="00481213"/>
    <w:rsid w:val="00481C8F"/>
    <w:rsid w:val="0048390A"/>
    <w:rsid w:val="00487435"/>
    <w:rsid w:val="00491413"/>
    <w:rsid w:val="00492832"/>
    <w:rsid w:val="00492DBB"/>
    <w:rsid w:val="00494ADC"/>
    <w:rsid w:val="0049549B"/>
    <w:rsid w:val="00495B25"/>
    <w:rsid w:val="0049758B"/>
    <w:rsid w:val="004A7453"/>
    <w:rsid w:val="004B0983"/>
    <w:rsid w:val="004B1013"/>
    <w:rsid w:val="004B108B"/>
    <w:rsid w:val="004C5405"/>
    <w:rsid w:val="004C58C2"/>
    <w:rsid w:val="004C5EC7"/>
    <w:rsid w:val="004C69DC"/>
    <w:rsid w:val="004D18D0"/>
    <w:rsid w:val="004D34B9"/>
    <w:rsid w:val="004D4C04"/>
    <w:rsid w:val="004E28D6"/>
    <w:rsid w:val="004E443E"/>
    <w:rsid w:val="004E4D1E"/>
    <w:rsid w:val="00500157"/>
    <w:rsid w:val="00502B5F"/>
    <w:rsid w:val="00503BF1"/>
    <w:rsid w:val="0050614C"/>
    <w:rsid w:val="00506AD6"/>
    <w:rsid w:val="00507729"/>
    <w:rsid w:val="00512745"/>
    <w:rsid w:val="0051276F"/>
    <w:rsid w:val="005178A1"/>
    <w:rsid w:val="00517997"/>
    <w:rsid w:val="00520879"/>
    <w:rsid w:val="0052430D"/>
    <w:rsid w:val="00526B1C"/>
    <w:rsid w:val="0052720D"/>
    <w:rsid w:val="0052762E"/>
    <w:rsid w:val="005317C6"/>
    <w:rsid w:val="00531871"/>
    <w:rsid w:val="00534AF8"/>
    <w:rsid w:val="005356F4"/>
    <w:rsid w:val="00535D7F"/>
    <w:rsid w:val="00544249"/>
    <w:rsid w:val="0054539F"/>
    <w:rsid w:val="0054556C"/>
    <w:rsid w:val="00552014"/>
    <w:rsid w:val="00556A14"/>
    <w:rsid w:val="005570AA"/>
    <w:rsid w:val="005605F2"/>
    <w:rsid w:val="00560A8B"/>
    <w:rsid w:val="00561253"/>
    <w:rsid w:val="005629DE"/>
    <w:rsid w:val="00564373"/>
    <w:rsid w:val="00570068"/>
    <w:rsid w:val="0057051B"/>
    <w:rsid w:val="005778B3"/>
    <w:rsid w:val="00577FB2"/>
    <w:rsid w:val="00582C3B"/>
    <w:rsid w:val="0058333B"/>
    <w:rsid w:val="00583C2D"/>
    <w:rsid w:val="00584C87"/>
    <w:rsid w:val="00592702"/>
    <w:rsid w:val="00595969"/>
    <w:rsid w:val="005A0A05"/>
    <w:rsid w:val="005A0DD3"/>
    <w:rsid w:val="005A0E95"/>
    <w:rsid w:val="005A4C6C"/>
    <w:rsid w:val="005A5888"/>
    <w:rsid w:val="005A66B3"/>
    <w:rsid w:val="005B0D53"/>
    <w:rsid w:val="005C56BF"/>
    <w:rsid w:val="005C6FDA"/>
    <w:rsid w:val="005D35B8"/>
    <w:rsid w:val="005D6C76"/>
    <w:rsid w:val="005D7B21"/>
    <w:rsid w:val="005E1AB7"/>
    <w:rsid w:val="005E4ED1"/>
    <w:rsid w:val="005E7D99"/>
    <w:rsid w:val="005E7FE2"/>
    <w:rsid w:val="005F165E"/>
    <w:rsid w:val="005F2A85"/>
    <w:rsid w:val="005F4B15"/>
    <w:rsid w:val="00603EB6"/>
    <w:rsid w:val="00606A34"/>
    <w:rsid w:val="006117D5"/>
    <w:rsid w:val="00612B25"/>
    <w:rsid w:val="00615821"/>
    <w:rsid w:val="00617751"/>
    <w:rsid w:val="00617D38"/>
    <w:rsid w:val="00624271"/>
    <w:rsid w:val="00631DB8"/>
    <w:rsid w:val="0063232E"/>
    <w:rsid w:val="0063472D"/>
    <w:rsid w:val="00635F9D"/>
    <w:rsid w:val="006376DB"/>
    <w:rsid w:val="006434C7"/>
    <w:rsid w:val="00646577"/>
    <w:rsid w:val="00646ED4"/>
    <w:rsid w:val="006472EA"/>
    <w:rsid w:val="006515BB"/>
    <w:rsid w:val="00652ADC"/>
    <w:rsid w:val="006608B4"/>
    <w:rsid w:val="00661FEE"/>
    <w:rsid w:val="00664C5A"/>
    <w:rsid w:val="0066503A"/>
    <w:rsid w:val="006675BD"/>
    <w:rsid w:val="00682037"/>
    <w:rsid w:val="00684365"/>
    <w:rsid w:val="006844F9"/>
    <w:rsid w:val="00685348"/>
    <w:rsid w:val="00687B40"/>
    <w:rsid w:val="006902CE"/>
    <w:rsid w:val="0069244B"/>
    <w:rsid w:val="006926C7"/>
    <w:rsid w:val="00693614"/>
    <w:rsid w:val="006954DA"/>
    <w:rsid w:val="00696322"/>
    <w:rsid w:val="006A1838"/>
    <w:rsid w:val="006A5102"/>
    <w:rsid w:val="006B0E5B"/>
    <w:rsid w:val="006B11C6"/>
    <w:rsid w:val="006B6F9D"/>
    <w:rsid w:val="006B7114"/>
    <w:rsid w:val="006C20D3"/>
    <w:rsid w:val="006C4722"/>
    <w:rsid w:val="006C6E3E"/>
    <w:rsid w:val="006C6F20"/>
    <w:rsid w:val="006D29BA"/>
    <w:rsid w:val="006D569B"/>
    <w:rsid w:val="006E12DE"/>
    <w:rsid w:val="006E130E"/>
    <w:rsid w:val="006F1B5E"/>
    <w:rsid w:val="006F466B"/>
    <w:rsid w:val="006F6207"/>
    <w:rsid w:val="006F64C9"/>
    <w:rsid w:val="00701639"/>
    <w:rsid w:val="00704E85"/>
    <w:rsid w:val="007105F3"/>
    <w:rsid w:val="007125BC"/>
    <w:rsid w:val="007133A5"/>
    <w:rsid w:val="007134AB"/>
    <w:rsid w:val="00720649"/>
    <w:rsid w:val="00721EB2"/>
    <w:rsid w:val="00734782"/>
    <w:rsid w:val="00736A03"/>
    <w:rsid w:val="007414BC"/>
    <w:rsid w:val="00744A3F"/>
    <w:rsid w:val="00747236"/>
    <w:rsid w:val="007502CD"/>
    <w:rsid w:val="00752AA4"/>
    <w:rsid w:val="007548AA"/>
    <w:rsid w:val="007562B0"/>
    <w:rsid w:val="00756EBA"/>
    <w:rsid w:val="00757892"/>
    <w:rsid w:val="00757E8A"/>
    <w:rsid w:val="0076285C"/>
    <w:rsid w:val="00762AA1"/>
    <w:rsid w:val="007631D7"/>
    <w:rsid w:val="00764B1B"/>
    <w:rsid w:val="007670E7"/>
    <w:rsid w:val="00771265"/>
    <w:rsid w:val="007807DB"/>
    <w:rsid w:val="00782879"/>
    <w:rsid w:val="00784E91"/>
    <w:rsid w:val="00790B7B"/>
    <w:rsid w:val="007916EE"/>
    <w:rsid w:val="00791709"/>
    <w:rsid w:val="00792425"/>
    <w:rsid w:val="007A0484"/>
    <w:rsid w:val="007A0CB3"/>
    <w:rsid w:val="007B5B1A"/>
    <w:rsid w:val="007B654E"/>
    <w:rsid w:val="007C0FF1"/>
    <w:rsid w:val="007C1FEE"/>
    <w:rsid w:val="007C64E6"/>
    <w:rsid w:val="007C6FEC"/>
    <w:rsid w:val="007D5AFC"/>
    <w:rsid w:val="007E0878"/>
    <w:rsid w:val="007E4969"/>
    <w:rsid w:val="007E59AE"/>
    <w:rsid w:val="007E7E89"/>
    <w:rsid w:val="007F5416"/>
    <w:rsid w:val="007F76AA"/>
    <w:rsid w:val="0080291E"/>
    <w:rsid w:val="0080679C"/>
    <w:rsid w:val="00812358"/>
    <w:rsid w:val="0081352D"/>
    <w:rsid w:val="00823DEB"/>
    <w:rsid w:val="00825482"/>
    <w:rsid w:val="00830982"/>
    <w:rsid w:val="00830E87"/>
    <w:rsid w:val="00831253"/>
    <w:rsid w:val="00831E96"/>
    <w:rsid w:val="00836140"/>
    <w:rsid w:val="0084499D"/>
    <w:rsid w:val="00844C2E"/>
    <w:rsid w:val="008652DF"/>
    <w:rsid w:val="0086736B"/>
    <w:rsid w:val="00867B0E"/>
    <w:rsid w:val="0087021E"/>
    <w:rsid w:val="00872B4E"/>
    <w:rsid w:val="0087540C"/>
    <w:rsid w:val="00880E40"/>
    <w:rsid w:val="00882495"/>
    <w:rsid w:val="00890CF1"/>
    <w:rsid w:val="00891CA4"/>
    <w:rsid w:val="00892C4F"/>
    <w:rsid w:val="008945FF"/>
    <w:rsid w:val="008950A7"/>
    <w:rsid w:val="008A032E"/>
    <w:rsid w:val="008A3F61"/>
    <w:rsid w:val="008B475A"/>
    <w:rsid w:val="008B5071"/>
    <w:rsid w:val="008C0CC0"/>
    <w:rsid w:val="008C39F3"/>
    <w:rsid w:val="008C7645"/>
    <w:rsid w:val="008D3285"/>
    <w:rsid w:val="008D4F20"/>
    <w:rsid w:val="008D5849"/>
    <w:rsid w:val="008D62C8"/>
    <w:rsid w:val="008E1EDC"/>
    <w:rsid w:val="008E5137"/>
    <w:rsid w:val="008E7101"/>
    <w:rsid w:val="008F4710"/>
    <w:rsid w:val="008F5E46"/>
    <w:rsid w:val="00901045"/>
    <w:rsid w:val="009027D9"/>
    <w:rsid w:val="0090684A"/>
    <w:rsid w:val="00910711"/>
    <w:rsid w:val="00912ACB"/>
    <w:rsid w:val="0091408D"/>
    <w:rsid w:val="009142CE"/>
    <w:rsid w:val="00917872"/>
    <w:rsid w:val="0092501A"/>
    <w:rsid w:val="0093093B"/>
    <w:rsid w:val="00936812"/>
    <w:rsid w:val="00945C04"/>
    <w:rsid w:val="009464B7"/>
    <w:rsid w:val="009545D0"/>
    <w:rsid w:val="00961AD1"/>
    <w:rsid w:val="009621B2"/>
    <w:rsid w:val="00962B84"/>
    <w:rsid w:val="009649CA"/>
    <w:rsid w:val="00966592"/>
    <w:rsid w:val="00971202"/>
    <w:rsid w:val="00973D67"/>
    <w:rsid w:val="00975B17"/>
    <w:rsid w:val="00980659"/>
    <w:rsid w:val="009821BF"/>
    <w:rsid w:val="009826FF"/>
    <w:rsid w:val="00987385"/>
    <w:rsid w:val="0098774F"/>
    <w:rsid w:val="00987D90"/>
    <w:rsid w:val="00990575"/>
    <w:rsid w:val="00992026"/>
    <w:rsid w:val="00992F3F"/>
    <w:rsid w:val="009961FE"/>
    <w:rsid w:val="009A176F"/>
    <w:rsid w:val="009B2746"/>
    <w:rsid w:val="009B5DEB"/>
    <w:rsid w:val="009B7536"/>
    <w:rsid w:val="009C160D"/>
    <w:rsid w:val="009C2C51"/>
    <w:rsid w:val="009C447C"/>
    <w:rsid w:val="009C4976"/>
    <w:rsid w:val="009D0335"/>
    <w:rsid w:val="009D30C5"/>
    <w:rsid w:val="009D53DF"/>
    <w:rsid w:val="009E0649"/>
    <w:rsid w:val="009E2952"/>
    <w:rsid w:val="009E3D6C"/>
    <w:rsid w:val="009E4BC4"/>
    <w:rsid w:val="009F44C5"/>
    <w:rsid w:val="009F48BA"/>
    <w:rsid w:val="009F523A"/>
    <w:rsid w:val="00A007C9"/>
    <w:rsid w:val="00A0124A"/>
    <w:rsid w:val="00A10373"/>
    <w:rsid w:val="00A10DD3"/>
    <w:rsid w:val="00A12AC2"/>
    <w:rsid w:val="00A130C0"/>
    <w:rsid w:val="00A17162"/>
    <w:rsid w:val="00A2138C"/>
    <w:rsid w:val="00A34CDE"/>
    <w:rsid w:val="00A35779"/>
    <w:rsid w:val="00A37CF3"/>
    <w:rsid w:val="00A407FB"/>
    <w:rsid w:val="00A40EB6"/>
    <w:rsid w:val="00A43216"/>
    <w:rsid w:val="00A542D0"/>
    <w:rsid w:val="00A60F01"/>
    <w:rsid w:val="00A61104"/>
    <w:rsid w:val="00A616F4"/>
    <w:rsid w:val="00A66059"/>
    <w:rsid w:val="00A716C9"/>
    <w:rsid w:val="00A71BEF"/>
    <w:rsid w:val="00A73B51"/>
    <w:rsid w:val="00A752F5"/>
    <w:rsid w:val="00A77D45"/>
    <w:rsid w:val="00A91DE7"/>
    <w:rsid w:val="00A97EB4"/>
    <w:rsid w:val="00AA0A59"/>
    <w:rsid w:val="00AA3E41"/>
    <w:rsid w:val="00AA57C7"/>
    <w:rsid w:val="00AB6AA3"/>
    <w:rsid w:val="00AC682C"/>
    <w:rsid w:val="00AD18F7"/>
    <w:rsid w:val="00AD3039"/>
    <w:rsid w:val="00AD4E37"/>
    <w:rsid w:val="00AD52AC"/>
    <w:rsid w:val="00AD531B"/>
    <w:rsid w:val="00AD5F3C"/>
    <w:rsid w:val="00AE071B"/>
    <w:rsid w:val="00AE1540"/>
    <w:rsid w:val="00AE18EB"/>
    <w:rsid w:val="00AE2D12"/>
    <w:rsid w:val="00AE4DBB"/>
    <w:rsid w:val="00AE569F"/>
    <w:rsid w:val="00B01C11"/>
    <w:rsid w:val="00B02545"/>
    <w:rsid w:val="00B2217C"/>
    <w:rsid w:val="00B226C4"/>
    <w:rsid w:val="00B35562"/>
    <w:rsid w:val="00B44282"/>
    <w:rsid w:val="00B57F5F"/>
    <w:rsid w:val="00B61E35"/>
    <w:rsid w:val="00B64E22"/>
    <w:rsid w:val="00B6645F"/>
    <w:rsid w:val="00B668FF"/>
    <w:rsid w:val="00B729FC"/>
    <w:rsid w:val="00B7474E"/>
    <w:rsid w:val="00B81984"/>
    <w:rsid w:val="00B83E53"/>
    <w:rsid w:val="00B84D97"/>
    <w:rsid w:val="00B85FF3"/>
    <w:rsid w:val="00B92DE0"/>
    <w:rsid w:val="00BA0165"/>
    <w:rsid w:val="00BA165C"/>
    <w:rsid w:val="00BB432A"/>
    <w:rsid w:val="00BB4F03"/>
    <w:rsid w:val="00BB518B"/>
    <w:rsid w:val="00BB58AF"/>
    <w:rsid w:val="00BB5E41"/>
    <w:rsid w:val="00BC00E2"/>
    <w:rsid w:val="00BC6DA5"/>
    <w:rsid w:val="00BD03A4"/>
    <w:rsid w:val="00BD3008"/>
    <w:rsid w:val="00BD3835"/>
    <w:rsid w:val="00BD6E69"/>
    <w:rsid w:val="00BE09C2"/>
    <w:rsid w:val="00BE3034"/>
    <w:rsid w:val="00BE527D"/>
    <w:rsid w:val="00BE77EA"/>
    <w:rsid w:val="00BE7F32"/>
    <w:rsid w:val="00BF0443"/>
    <w:rsid w:val="00BF1A1B"/>
    <w:rsid w:val="00C003D8"/>
    <w:rsid w:val="00C01B8B"/>
    <w:rsid w:val="00C033DF"/>
    <w:rsid w:val="00C034C1"/>
    <w:rsid w:val="00C17581"/>
    <w:rsid w:val="00C20B82"/>
    <w:rsid w:val="00C23835"/>
    <w:rsid w:val="00C27913"/>
    <w:rsid w:val="00C30632"/>
    <w:rsid w:val="00C32AD1"/>
    <w:rsid w:val="00C344DA"/>
    <w:rsid w:val="00C355D2"/>
    <w:rsid w:val="00C43355"/>
    <w:rsid w:val="00C4512B"/>
    <w:rsid w:val="00C4768D"/>
    <w:rsid w:val="00C56335"/>
    <w:rsid w:val="00C60919"/>
    <w:rsid w:val="00C7346D"/>
    <w:rsid w:val="00C76D5C"/>
    <w:rsid w:val="00C76EDA"/>
    <w:rsid w:val="00C777F0"/>
    <w:rsid w:val="00C80631"/>
    <w:rsid w:val="00C86371"/>
    <w:rsid w:val="00C906F3"/>
    <w:rsid w:val="00C91AB7"/>
    <w:rsid w:val="00C94103"/>
    <w:rsid w:val="00C95720"/>
    <w:rsid w:val="00CA667E"/>
    <w:rsid w:val="00CA66CC"/>
    <w:rsid w:val="00CB0241"/>
    <w:rsid w:val="00CB2010"/>
    <w:rsid w:val="00CB6045"/>
    <w:rsid w:val="00CC3DB1"/>
    <w:rsid w:val="00CD061B"/>
    <w:rsid w:val="00CD37E3"/>
    <w:rsid w:val="00CE1623"/>
    <w:rsid w:val="00CE1FB1"/>
    <w:rsid w:val="00CE225C"/>
    <w:rsid w:val="00CE77A9"/>
    <w:rsid w:val="00CF6EB2"/>
    <w:rsid w:val="00CF7166"/>
    <w:rsid w:val="00CF771D"/>
    <w:rsid w:val="00D01F3D"/>
    <w:rsid w:val="00D02F66"/>
    <w:rsid w:val="00D03C59"/>
    <w:rsid w:val="00D20174"/>
    <w:rsid w:val="00D2314D"/>
    <w:rsid w:val="00D23151"/>
    <w:rsid w:val="00D24B84"/>
    <w:rsid w:val="00D25374"/>
    <w:rsid w:val="00D35837"/>
    <w:rsid w:val="00D3750E"/>
    <w:rsid w:val="00D46FB2"/>
    <w:rsid w:val="00D51A40"/>
    <w:rsid w:val="00D54C3B"/>
    <w:rsid w:val="00D5550F"/>
    <w:rsid w:val="00D562B8"/>
    <w:rsid w:val="00D61634"/>
    <w:rsid w:val="00D63DC1"/>
    <w:rsid w:val="00D7560B"/>
    <w:rsid w:val="00D80F2D"/>
    <w:rsid w:val="00D87539"/>
    <w:rsid w:val="00D9187D"/>
    <w:rsid w:val="00D927BD"/>
    <w:rsid w:val="00D92FF8"/>
    <w:rsid w:val="00D959F7"/>
    <w:rsid w:val="00D95E9D"/>
    <w:rsid w:val="00D97AE7"/>
    <w:rsid w:val="00DA03B5"/>
    <w:rsid w:val="00DB2A58"/>
    <w:rsid w:val="00DB352B"/>
    <w:rsid w:val="00DB6A7C"/>
    <w:rsid w:val="00DB7126"/>
    <w:rsid w:val="00DC04E3"/>
    <w:rsid w:val="00DC1754"/>
    <w:rsid w:val="00DC287A"/>
    <w:rsid w:val="00DC486D"/>
    <w:rsid w:val="00DC78F4"/>
    <w:rsid w:val="00DC7945"/>
    <w:rsid w:val="00DD1B40"/>
    <w:rsid w:val="00DD615A"/>
    <w:rsid w:val="00DD6EFF"/>
    <w:rsid w:val="00DE0A81"/>
    <w:rsid w:val="00DE195D"/>
    <w:rsid w:val="00DE2FE8"/>
    <w:rsid w:val="00DE7A59"/>
    <w:rsid w:val="00DF3EFA"/>
    <w:rsid w:val="00DF56E7"/>
    <w:rsid w:val="00DF65D1"/>
    <w:rsid w:val="00E16EE5"/>
    <w:rsid w:val="00E17B8E"/>
    <w:rsid w:val="00E17C35"/>
    <w:rsid w:val="00E230CD"/>
    <w:rsid w:val="00E24902"/>
    <w:rsid w:val="00E2530E"/>
    <w:rsid w:val="00E31C99"/>
    <w:rsid w:val="00E333E9"/>
    <w:rsid w:val="00E37D53"/>
    <w:rsid w:val="00E4138F"/>
    <w:rsid w:val="00E41DAB"/>
    <w:rsid w:val="00E463D6"/>
    <w:rsid w:val="00E51DF2"/>
    <w:rsid w:val="00E55F32"/>
    <w:rsid w:val="00E616EA"/>
    <w:rsid w:val="00E622BF"/>
    <w:rsid w:val="00E647D0"/>
    <w:rsid w:val="00E70099"/>
    <w:rsid w:val="00E70F50"/>
    <w:rsid w:val="00E71FF6"/>
    <w:rsid w:val="00E83CC7"/>
    <w:rsid w:val="00E84E25"/>
    <w:rsid w:val="00E9051F"/>
    <w:rsid w:val="00E95846"/>
    <w:rsid w:val="00EA579E"/>
    <w:rsid w:val="00EA5ACE"/>
    <w:rsid w:val="00EA6966"/>
    <w:rsid w:val="00EB30FA"/>
    <w:rsid w:val="00EB5CC5"/>
    <w:rsid w:val="00EB75DD"/>
    <w:rsid w:val="00EC392C"/>
    <w:rsid w:val="00EC60D9"/>
    <w:rsid w:val="00EC62C9"/>
    <w:rsid w:val="00EC6CAB"/>
    <w:rsid w:val="00ED1631"/>
    <w:rsid w:val="00ED4037"/>
    <w:rsid w:val="00ED4CCF"/>
    <w:rsid w:val="00ED68BA"/>
    <w:rsid w:val="00ED6A1C"/>
    <w:rsid w:val="00EE0719"/>
    <w:rsid w:val="00EE1D73"/>
    <w:rsid w:val="00EE552F"/>
    <w:rsid w:val="00EE559F"/>
    <w:rsid w:val="00EF34E6"/>
    <w:rsid w:val="00EF5DB4"/>
    <w:rsid w:val="00EF7C1E"/>
    <w:rsid w:val="00F003FB"/>
    <w:rsid w:val="00F01EF2"/>
    <w:rsid w:val="00F0440F"/>
    <w:rsid w:val="00F04BB0"/>
    <w:rsid w:val="00F25817"/>
    <w:rsid w:val="00F2638D"/>
    <w:rsid w:val="00F322E4"/>
    <w:rsid w:val="00F32B36"/>
    <w:rsid w:val="00F45D8F"/>
    <w:rsid w:val="00F47595"/>
    <w:rsid w:val="00F500FB"/>
    <w:rsid w:val="00F6030A"/>
    <w:rsid w:val="00F63A0E"/>
    <w:rsid w:val="00F65BE3"/>
    <w:rsid w:val="00F67550"/>
    <w:rsid w:val="00F701FA"/>
    <w:rsid w:val="00F71DCE"/>
    <w:rsid w:val="00F7356C"/>
    <w:rsid w:val="00F7794F"/>
    <w:rsid w:val="00F80DFD"/>
    <w:rsid w:val="00F81469"/>
    <w:rsid w:val="00F81A15"/>
    <w:rsid w:val="00F8674D"/>
    <w:rsid w:val="00F9363F"/>
    <w:rsid w:val="00F96E61"/>
    <w:rsid w:val="00FA0EAB"/>
    <w:rsid w:val="00FA1E00"/>
    <w:rsid w:val="00FA202E"/>
    <w:rsid w:val="00FA2B87"/>
    <w:rsid w:val="00FA4603"/>
    <w:rsid w:val="00FA4F28"/>
    <w:rsid w:val="00FA4FED"/>
    <w:rsid w:val="00FB3457"/>
    <w:rsid w:val="00FB5800"/>
    <w:rsid w:val="00FC0EFD"/>
    <w:rsid w:val="00FC1418"/>
    <w:rsid w:val="00FC1621"/>
    <w:rsid w:val="00FC4532"/>
    <w:rsid w:val="00FD1A07"/>
    <w:rsid w:val="00FD2704"/>
    <w:rsid w:val="00FD2883"/>
    <w:rsid w:val="00FD2B5E"/>
    <w:rsid w:val="00FE07E9"/>
    <w:rsid w:val="00FE28D5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4448804"/>
  <w15:chartTrackingRefBased/>
  <w15:docId w15:val="{63094D9F-A1AA-4D88-8794-0249997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07BD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556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75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26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26F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unhideWhenUsed/>
    <w:rsid w:val="00E17C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17C35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E17C3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7C3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7C35"/>
    <w:rPr>
      <w:b/>
      <w:bCs/>
      <w:lang w:eastAsia="en-US"/>
    </w:rPr>
  </w:style>
  <w:style w:type="paragraph" w:styleId="Vltozat">
    <w:name w:val="Revision"/>
    <w:hidden/>
    <w:uiPriority w:val="99"/>
    <w:semiHidden/>
    <w:rsid w:val="00E83CC7"/>
    <w:rPr>
      <w:sz w:val="22"/>
      <w:szCs w:val="22"/>
      <w:lang w:eastAsia="en-US"/>
    </w:rPr>
  </w:style>
  <w:style w:type="paragraph" w:customStyle="1" w:styleId="Default">
    <w:name w:val="Default"/>
    <w:rsid w:val="00B668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3F61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8A3F61"/>
    <w:rPr>
      <w:lang w:eastAsia="en-US"/>
    </w:rPr>
  </w:style>
  <w:style w:type="character" w:styleId="Lbjegyzet-hivatkozs">
    <w:name w:val="footnote reference"/>
    <w:uiPriority w:val="99"/>
    <w:semiHidden/>
    <w:unhideWhenUsed/>
    <w:rsid w:val="008A3F61"/>
    <w:rPr>
      <w:vertAlign w:val="superscript"/>
    </w:rPr>
  </w:style>
  <w:style w:type="character" w:customStyle="1" w:styleId="Cmsor5Char">
    <w:name w:val="Címsor 5 Char"/>
    <w:link w:val="Cmsor5"/>
    <w:uiPriority w:val="1"/>
    <w:rsid w:val="0054556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AC37-1143-45AB-BB4B-CAB20A93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5027</Words>
  <Characters>34690</Characters>
  <Application>Microsoft Office Word</Application>
  <DocSecurity>0</DocSecurity>
  <Lines>289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Csilla</dc:creator>
  <cp:keywords/>
  <dc:description/>
  <cp:lastModifiedBy>MNB</cp:lastModifiedBy>
  <cp:revision>10</cp:revision>
  <dcterms:created xsi:type="dcterms:W3CDTF">2021-09-30T14:27:00Z</dcterms:created>
  <dcterms:modified xsi:type="dcterms:W3CDTF">2024-12-04T11:02:00Z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2018-09-24T11:40:16.0812071+02:00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2024-09-30T07:09:59Z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2019-09-30T07:10:01Z</vt:filetime>
  </property>
</Properties>
</file>